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2F28" w:rsidRPr="00B05B10" w:rsidRDefault="00C62F28" w:rsidP="00C62F28">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 ЗАПРОСЕ КОТИРОВОК</w:t>
      </w:r>
    </w:p>
    <w:p w:rsidR="00642EFE" w:rsidRPr="00BA7128" w:rsidRDefault="00BA7128" w:rsidP="00B46D58">
      <w:pPr>
        <w:pStyle w:val="a3"/>
        <w:widowControl w:val="0"/>
        <w:spacing w:after="160" w:line="240" w:lineRule="auto"/>
        <w:ind w:firstLine="0"/>
        <w:jc w:val="center"/>
        <w:rPr>
          <w:rFonts w:ascii="GHEA Grapalat" w:hAnsi="GHEA Grapalat"/>
          <w:i w:val="0"/>
          <w:sz w:val="24"/>
          <w:szCs w:val="24"/>
        </w:rPr>
      </w:pPr>
      <w:r>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90ED1">
        <w:rPr>
          <w:rFonts w:ascii="GHEA Grapalat" w:hAnsi="GHEA Grapalat"/>
          <w:i w:val="0"/>
          <w:sz w:val="24"/>
          <w:szCs w:val="24"/>
        </w:rPr>
        <w:t>2</w:t>
      </w:r>
      <w:r w:rsidR="00190ED1" w:rsidRPr="00190ED1">
        <w:rPr>
          <w:rFonts w:ascii="GHEA Grapalat" w:hAnsi="GHEA Grapalat"/>
          <w:i w:val="0"/>
          <w:sz w:val="24"/>
          <w:szCs w:val="24"/>
        </w:rPr>
        <w:t>4</w:t>
      </w:r>
      <w:r w:rsidRPr="009044F1">
        <w:rPr>
          <w:rFonts w:ascii="GHEA Grapalat" w:hAnsi="GHEA Grapalat"/>
          <w:i w:val="0"/>
          <w:sz w:val="24"/>
          <w:szCs w:val="24"/>
        </w:rPr>
        <w:t>" "</w:t>
      </w:r>
      <w:r w:rsidR="00CD6778" w:rsidRPr="00CD6778">
        <w:rPr>
          <w:rFonts w:ascii="GHEA Grapalat" w:hAnsi="GHEA Grapalat"/>
          <w:i w:val="0"/>
          <w:sz w:val="24"/>
          <w:szCs w:val="24"/>
        </w:rPr>
        <w:t>01</w:t>
      </w:r>
      <w:r w:rsidRPr="009044F1">
        <w:rPr>
          <w:rFonts w:ascii="GHEA Grapalat" w:hAnsi="GHEA Grapalat"/>
          <w:i w:val="0"/>
          <w:sz w:val="24"/>
          <w:szCs w:val="24"/>
        </w:rPr>
        <w:t xml:space="preserve"> 20</w:t>
      </w:r>
      <w:r w:rsidR="00CD6778" w:rsidRPr="00CD6778">
        <w:rPr>
          <w:rFonts w:ascii="GHEA Grapalat" w:hAnsi="GHEA Grapalat"/>
          <w:i w:val="0"/>
          <w:sz w:val="24"/>
          <w:szCs w:val="24"/>
        </w:rPr>
        <w:t>20</w:t>
      </w:r>
      <w:r w:rsidRPr="009044F1">
        <w:rPr>
          <w:rFonts w:ascii="GHEA Grapalat" w:hAnsi="GHEA Grapalat"/>
          <w:i w:val="0"/>
          <w:sz w:val="24"/>
          <w:szCs w:val="24"/>
        </w:rPr>
        <w:t xml:space="preserve"> "</w:t>
      </w:r>
      <w:r w:rsidR="009F792A" w:rsidRPr="009F792A">
        <w:rPr>
          <w:rFonts w:ascii="GHEA Grapalat" w:hAnsi="GHEA Grapalat"/>
          <w:i w:val="0"/>
          <w:sz w:val="24"/>
          <w:szCs w:val="24"/>
        </w:rPr>
        <w:t>1</w:t>
      </w:r>
      <w:r w:rsidRPr="009044F1">
        <w:rPr>
          <w:rFonts w:ascii="GHEA Grapalat" w:hAnsi="GHEA Grapalat"/>
          <w:i w:val="0"/>
          <w:sz w:val="24"/>
          <w:szCs w:val="24"/>
        </w:rPr>
        <w:t xml:space="preserve">" </w:t>
      </w:r>
    </w:p>
    <w:p w:rsidR="0091042F" w:rsidRPr="001B767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C17529" w:rsidRPr="009E039E">
        <w:rPr>
          <w:rFonts w:ascii="GHEA Grapalat" w:hAnsi="GHEA Grapalat"/>
          <w:i w:val="0"/>
          <w:sz w:val="24"/>
          <w:szCs w:val="24"/>
        </w:rPr>
        <w:t xml:space="preserve"> </w:t>
      </w:r>
      <w:r w:rsidR="006538D1" w:rsidRPr="006538D1">
        <w:rPr>
          <w:rFonts w:ascii="GHEA Grapalat" w:hAnsi="GHEA Grapalat"/>
          <w:i w:val="0"/>
          <w:sz w:val="24"/>
          <w:szCs w:val="24"/>
        </w:rPr>
        <w:t>&lt;&lt;</w:t>
      </w:r>
      <w:proofErr w:type="gramStart"/>
      <w:r w:rsidR="000C5D4D">
        <w:rPr>
          <w:rFonts w:ascii="GHEA Grapalat" w:hAnsi="GHEA Grapalat"/>
          <w:lang w:val="af-ZA"/>
        </w:rPr>
        <w:t>СМВБА</w:t>
      </w:r>
      <w:proofErr w:type="gramEnd"/>
      <w:r w:rsidR="006538D1">
        <w:rPr>
          <w:rFonts w:ascii="GHEA Grapalat" w:hAnsi="GHEA Grapalat" w:cs="Sylfaen"/>
          <w:color w:val="000000"/>
          <w:lang w:val="af-ZA"/>
        </w:rPr>
        <w:t>-</w:t>
      </w:r>
      <w:proofErr w:type="spellStart"/>
      <w:r w:rsidR="00C17529">
        <w:rPr>
          <w:rFonts w:ascii="GHEA Grapalat" w:hAnsi="GHEA Grapalat" w:cs="Sylfaen"/>
          <w:color w:val="000000"/>
        </w:rPr>
        <w:t>GHAPD</w:t>
      </w:r>
      <w:r w:rsidR="000D126D">
        <w:rPr>
          <w:rFonts w:ascii="GHEA Grapalat" w:hAnsi="GHEA Grapalat" w:cs="Sylfaen"/>
          <w:color w:val="000000"/>
        </w:rPr>
        <w:t>z</w:t>
      </w:r>
      <w:proofErr w:type="spellEnd"/>
      <w:r w:rsidR="000D126D">
        <w:rPr>
          <w:rFonts w:ascii="GHEA Grapalat" w:hAnsi="GHEA Grapalat" w:cs="Sylfaen"/>
          <w:color w:val="000000"/>
          <w:lang w:val="en-US"/>
        </w:rPr>
        <w:t>B</w:t>
      </w:r>
      <w:r w:rsidR="006538D1">
        <w:rPr>
          <w:rFonts w:ascii="GHEA Grapalat" w:hAnsi="GHEA Grapalat" w:cs="Sylfaen"/>
          <w:color w:val="000000"/>
          <w:lang w:val="af-ZA"/>
        </w:rPr>
        <w:t>&gt;&gt;</w:t>
      </w:r>
      <w:r w:rsidR="00C62F28" w:rsidRPr="00C62F28">
        <w:rPr>
          <w:rFonts w:ascii="GHEA Grapalat" w:hAnsi="GHEA Grapalat"/>
          <w:i w:val="0"/>
          <w:sz w:val="24"/>
          <w:szCs w:val="24"/>
        </w:rPr>
        <w:t>20</w:t>
      </w:r>
      <w:r w:rsidR="00C62F28">
        <w:rPr>
          <w:rFonts w:ascii="GHEA Grapalat" w:hAnsi="GHEA Grapalat"/>
          <w:i w:val="0"/>
          <w:sz w:val="24"/>
          <w:szCs w:val="24"/>
        </w:rPr>
        <w:t>/</w:t>
      </w:r>
      <w:r w:rsidR="001B7671" w:rsidRPr="001B7671">
        <w:rPr>
          <w:rFonts w:ascii="GHEA Grapalat" w:hAnsi="GHEA Grapalat"/>
          <w:i w:val="0"/>
          <w:sz w:val="24"/>
          <w:szCs w:val="24"/>
        </w:rPr>
        <w:t>1</w:t>
      </w:r>
    </w:p>
    <w:p w:rsidR="0091042F" w:rsidRPr="009044F1" w:rsidRDefault="0091042F" w:rsidP="00B46D58">
      <w:pPr>
        <w:pStyle w:val="a3"/>
        <w:widowControl w:val="0"/>
        <w:spacing w:after="160" w:line="240" w:lineRule="auto"/>
        <w:rPr>
          <w:rFonts w:ascii="GHEA Grapalat" w:hAnsi="GHEA Grapalat"/>
          <w:i w:val="0"/>
          <w:sz w:val="24"/>
          <w:szCs w:val="24"/>
        </w:rPr>
      </w:pPr>
    </w:p>
    <w:p w:rsidR="00B74C60" w:rsidRPr="006538D1"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C62F28" w:rsidRPr="00267822">
        <w:rPr>
          <w:rFonts w:ascii="GHEA Grapalat" w:hAnsi="GHEA Grapalat"/>
          <w:i w:val="0"/>
          <w:sz w:val="24"/>
          <w:szCs w:val="24"/>
        </w:rPr>
        <w:t>&lt;&lt;</w:t>
      </w:r>
      <w:proofErr w:type="spellStart"/>
      <w:r w:rsidR="000C5D4D" w:rsidRPr="000C5D4D">
        <w:rPr>
          <w:rFonts w:ascii="GHEA Grapalat" w:hAnsi="GHEA Grapalat"/>
          <w:i w:val="0"/>
          <w:sz w:val="24"/>
          <w:szCs w:val="24"/>
        </w:rPr>
        <w:t>Веришенская</w:t>
      </w:r>
      <w:proofErr w:type="spellEnd"/>
      <w:r w:rsidR="000C5D4D" w:rsidRPr="000C5D4D">
        <w:rPr>
          <w:rFonts w:ascii="GHEA Grapalat" w:hAnsi="GHEA Grapalat"/>
          <w:i w:val="0"/>
          <w:sz w:val="24"/>
          <w:szCs w:val="24"/>
        </w:rPr>
        <w:t xml:space="preserve"> МА </w:t>
      </w:r>
      <w:r w:rsidR="009F792A">
        <w:rPr>
          <w:rFonts w:ascii="GHEA Grapalat" w:hAnsi="GHEA Grapalat"/>
          <w:i w:val="0"/>
          <w:sz w:val="24"/>
          <w:szCs w:val="24"/>
        </w:rPr>
        <w:t>&gt;&gt;</w:t>
      </w:r>
      <w:r w:rsidR="00C17529" w:rsidRPr="00C17529">
        <w:rPr>
          <w:rFonts w:ascii="GHEA Grapalat" w:hAnsi="GHEA Grapalat"/>
          <w:i w:val="0"/>
          <w:sz w:val="24"/>
          <w:szCs w:val="24"/>
        </w:rPr>
        <w:t xml:space="preserve"> </w:t>
      </w:r>
      <w:r w:rsidR="009F792A" w:rsidRPr="009F792A">
        <w:rPr>
          <w:rFonts w:ascii="GHEA Grapalat" w:hAnsi="GHEA Grapalat"/>
          <w:i w:val="0"/>
          <w:sz w:val="24"/>
          <w:szCs w:val="24"/>
        </w:rPr>
        <w:t>ГНО</w:t>
      </w:r>
    </w:p>
    <w:p w:rsidR="00B74C60" w:rsidRPr="00B74C60" w:rsidRDefault="00B74C60" w:rsidP="00B46D58">
      <w:pPr>
        <w:pStyle w:val="a3"/>
        <w:widowControl w:val="0"/>
        <w:spacing w:line="240" w:lineRule="auto"/>
        <w:ind w:firstLine="709"/>
        <w:jc w:val="left"/>
        <w:rPr>
          <w:rFonts w:ascii="GHEA Grapalat" w:hAnsi="GHEA Grapalat"/>
          <w:i w:val="0"/>
          <w:sz w:val="24"/>
          <w:szCs w:val="24"/>
        </w:rPr>
      </w:pPr>
      <w:r w:rsidRPr="004775ED">
        <w:rPr>
          <w:rFonts w:ascii="GHEA Grapalat" w:hAnsi="GHEA Grapalat"/>
          <w:sz w:val="16"/>
          <w:szCs w:val="16"/>
        </w:rPr>
        <w:t>(наименование заказчика)</w:t>
      </w:r>
    </w:p>
    <w:p w:rsidR="00347499" w:rsidRPr="00C17529" w:rsidRDefault="00642EFE" w:rsidP="00C17529">
      <w:pPr>
        <w:pStyle w:val="a3"/>
        <w:widowControl w:val="0"/>
        <w:spacing w:line="240" w:lineRule="auto"/>
        <w:ind w:firstLine="0"/>
        <w:jc w:val="left"/>
        <w:rPr>
          <w:rFonts w:ascii="GHEA Grapalat" w:hAnsi="GHEA Grapalat"/>
          <w:i w:val="0"/>
          <w:sz w:val="16"/>
          <w:szCs w:val="16"/>
        </w:rPr>
      </w:pPr>
      <w:r w:rsidRPr="009044F1">
        <w:rPr>
          <w:rFonts w:ascii="GHEA Grapalat" w:hAnsi="GHEA Grapalat"/>
          <w:i w:val="0"/>
          <w:sz w:val="24"/>
          <w:szCs w:val="24"/>
        </w:rPr>
        <w:t xml:space="preserve">находящийся по </w:t>
      </w:r>
      <w:proofErr w:type="spellStart"/>
      <w:r w:rsidRPr="009044F1">
        <w:rPr>
          <w:rFonts w:ascii="GHEA Grapalat" w:hAnsi="GHEA Grapalat"/>
          <w:i w:val="0"/>
          <w:sz w:val="24"/>
          <w:szCs w:val="24"/>
        </w:rPr>
        <w:t>адресу</w:t>
      </w:r>
      <w:proofErr w:type="gramStart"/>
      <w:r w:rsidRPr="009044F1">
        <w:rPr>
          <w:rFonts w:ascii="GHEA Grapalat" w:hAnsi="GHEA Grapalat"/>
          <w:i w:val="0"/>
          <w:sz w:val="24"/>
          <w:szCs w:val="24"/>
        </w:rPr>
        <w:t>:</w:t>
      </w:r>
      <w:r w:rsidR="0094034F" w:rsidRPr="0094034F">
        <w:rPr>
          <w:rFonts w:ascii="GHEA Grapalat" w:hAnsi="GHEA Grapalat"/>
          <w:i w:val="0"/>
          <w:sz w:val="24"/>
          <w:szCs w:val="24"/>
        </w:rPr>
        <w:t>А</w:t>
      </w:r>
      <w:proofErr w:type="gramEnd"/>
      <w:r w:rsidR="0094034F" w:rsidRPr="0094034F">
        <w:rPr>
          <w:rFonts w:ascii="GHEA Grapalat" w:hAnsi="GHEA Grapalat"/>
          <w:i w:val="0"/>
          <w:sz w:val="24"/>
          <w:szCs w:val="24"/>
        </w:rPr>
        <w:t>р</w:t>
      </w:r>
      <w:r w:rsidR="00B52DA5">
        <w:rPr>
          <w:rFonts w:ascii="GHEA Grapalat" w:hAnsi="GHEA Grapalat"/>
          <w:i w:val="0"/>
          <w:sz w:val="24"/>
          <w:szCs w:val="24"/>
        </w:rPr>
        <w:t>мения</w:t>
      </w:r>
      <w:proofErr w:type="spellEnd"/>
      <w:r w:rsidR="00B52DA5">
        <w:rPr>
          <w:rFonts w:ascii="GHEA Grapalat" w:hAnsi="GHEA Grapalat"/>
          <w:i w:val="0"/>
          <w:sz w:val="24"/>
          <w:szCs w:val="24"/>
        </w:rPr>
        <w:t xml:space="preserve"> </w:t>
      </w:r>
      <w:proofErr w:type="spellStart"/>
      <w:r w:rsidR="00C17529" w:rsidRPr="00C17529">
        <w:rPr>
          <w:rFonts w:ascii="GHEA Grapalat" w:hAnsi="GHEA Grapalat"/>
          <w:i w:val="0"/>
          <w:sz w:val="24"/>
          <w:szCs w:val="24"/>
        </w:rPr>
        <w:t>Сюникски</w:t>
      </w:r>
      <w:proofErr w:type="spellEnd"/>
      <w:r w:rsidR="00C17529" w:rsidRPr="00C17529">
        <w:rPr>
          <w:rFonts w:ascii="GHEA Grapalat" w:hAnsi="GHEA Grapalat"/>
          <w:i w:val="0"/>
          <w:sz w:val="24"/>
          <w:szCs w:val="24"/>
        </w:rPr>
        <w:t xml:space="preserve"> </w:t>
      </w:r>
      <w:r w:rsidR="00B52DA5">
        <w:rPr>
          <w:rFonts w:ascii="GHEA Grapalat" w:hAnsi="GHEA Grapalat"/>
          <w:i w:val="0"/>
          <w:sz w:val="24"/>
          <w:szCs w:val="24"/>
        </w:rPr>
        <w:t xml:space="preserve"> область с</w:t>
      </w:r>
      <w:r w:rsidR="008E45E1" w:rsidRPr="008E45E1">
        <w:rPr>
          <w:rFonts w:ascii="GHEA Grapalat" w:hAnsi="GHEA Grapalat"/>
          <w:i w:val="0"/>
          <w:sz w:val="24"/>
          <w:szCs w:val="24"/>
        </w:rPr>
        <w:t>.</w:t>
      </w:r>
      <w:r w:rsidR="00B52DA5">
        <w:rPr>
          <w:rFonts w:ascii="GHEA Grapalat" w:hAnsi="GHEA Grapalat"/>
          <w:i w:val="0"/>
          <w:sz w:val="24"/>
          <w:szCs w:val="24"/>
        </w:rPr>
        <w:t xml:space="preserve"> </w:t>
      </w:r>
      <w:proofErr w:type="spellStart"/>
      <w:r w:rsidR="000C5D4D" w:rsidRPr="000C5D4D">
        <w:rPr>
          <w:rFonts w:ascii="GHEA Grapalat" w:hAnsi="GHEA Grapalat"/>
          <w:i w:val="0"/>
          <w:sz w:val="24"/>
          <w:szCs w:val="24"/>
        </w:rPr>
        <w:t>Веришен</w:t>
      </w:r>
      <w:proofErr w:type="spellEnd"/>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0099454B" w:rsidRPr="00B05B10">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C62F28" w:rsidP="00B46D58">
      <w:pPr>
        <w:pStyle w:val="a3"/>
        <w:widowControl w:val="0"/>
        <w:spacing w:line="240" w:lineRule="auto"/>
        <w:ind w:firstLine="0"/>
        <w:rPr>
          <w:rFonts w:ascii="GHEA Grapalat" w:hAnsi="GHEA Grapalat"/>
          <w:i w:val="0"/>
          <w:sz w:val="24"/>
          <w:szCs w:val="24"/>
        </w:rPr>
      </w:pPr>
      <w:r w:rsidRPr="00D44DC1">
        <w:rPr>
          <w:rFonts w:ascii="GHEA Grapalat" w:hAnsi="GHEA Grapalat"/>
          <w:i w:val="0"/>
          <w:sz w:val="24"/>
          <w:szCs w:val="24"/>
        </w:rPr>
        <w:t xml:space="preserve">медицинские принадлежности </w:t>
      </w:r>
      <w:r w:rsidR="00782D60">
        <w:rPr>
          <w:rFonts w:ascii="GHEA Grapalat" w:hAnsi="GHEA Grapalat"/>
          <w:i w:val="0"/>
          <w:sz w:val="24"/>
          <w:szCs w:val="24"/>
        </w:rPr>
        <w:t>(далее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proofErr w:type="spellStart"/>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782D60">
        <w:rPr>
          <w:rFonts w:ascii="GHEA Grapalat" w:hAnsi="GHEA Grapalat"/>
          <w:i w:val="0"/>
          <w:sz w:val="16"/>
          <w:szCs w:val="16"/>
        </w:rPr>
        <w:t>товара</w:t>
      </w:r>
      <w:proofErr w:type="spellEnd"/>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rsidR="001E6506" w:rsidRPr="00C62F28" w:rsidRDefault="00052084" w:rsidP="00B46D58">
      <w:pPr>
        <w:pStyle w:val="a3"/>
        <w:widowControl w:val="0"/>
        <w:spacing w:after="160" w:line="240" w:lineRule="auto"/>
        <w:ind w:firstLine="567"/>
        <w:rPr>
          <w:rFonts w:ascii="GHEA Grapalat" w:hAnsi="GHEA Grapalat"/>
          <w:i w:val="0"/>
          <w:sz w:val="24"/>
          <w:szCs w:val="24"/>
        </w:rPr>
      </w:pPr>
      <w:proofErr w:type="spellStart"/>
      <w:r w:rsidRPr="000811C1">
        <w:rPr>
          <w:rFonts w:ascii="GHEA Grapalat" w:hAnsi="GHEA Grapalat"/>
          <w:i w:val="0"/>
          <w:sz w:val="24"/>
          <w:szCs w:val="24"/>
        </w:rPr>
        <w:lastRenderedPageBreak/>
        <w:t>Условия</w:t>
      </w:r>
      <w:r w:rsidR="00677658" w:rsidRPr="000811C1">
        <w:rPr>
          <w:rFonts w:ascii="GHEA Grapalat" w:hAnsi="GHEA Grapalat"/>
          <w:i w:val="0"/>
          <w:sz w:val="24"/>
          <w:szCs w:val="24"/>
        </w:rPr>
        <w:t>предъявляемые</w:t>
      </w:r>
      <w:proofErr w:type="spellEnd"/>
      <w:r w:rsidR="00677658" w:rsidRPr="000811C1">
        <w:rPr>
          <w:rFonts w:ascii="GHEA Grapalat" w:hAnsi="GHEA Grapalat"/>
          <w:i w:val="0"/>
          <w:sz w:val="24"/>
          <w:szCs w:val="24"/>
        </w:rPr>
        <w:t xml:space="preserve">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r w:rsidR="00830445">
        <w:rPr>
          <w:rFonts w:ascii="GHEA Grapalat" w:hAnsi="GHEA Grapalat"/>
          <w:i w:val="0"/>
          <w:sz w:val="24"/>
          <w:szCs w:val="24"/>
        </w:rPr>
        <w:t>неценовым</w:t>
      </w:r>
      <w:proofErr w:type="spellEnd"/>
      <w:r w:rsidR="00830445">
        <w:rPr>
          <w:rFonts w:ascii="GHEA Grapalat" w:hAnsi="GHEA Grapalat"/>
          <w:i w:val="0"/>
          <w:sz w:val="24"/>
          <w:szCs w:val="24"/>
        </w:rPr>
        <w:t xml:space="preserve">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proofErr w:type="spellStart"/>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w:t>
      </w:r>
      <w:proofErr w:type="spellEnd"/>
      <w:r w:rsidRPr="009044F1">
        <w:rPr>
          <w:rFonts w:ascii="GHEA Grapalat" w:hAnsi="GHEA Grapalat"/>
          <w:i w:val="0"/>
          <w:sz w:val="24"/>
          <w:szCs w:val="24"/>
        </w:rPr>
        <w:t xml:space="preserve">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proofErr w:type="spellStart"/>
      <w:r w:rsidR="00830445">
        <w:rPr>
          <w:rFonts w:ascii="GHEA Grapalat" w:hAnsi="GHEA Grapalat"/>
          <w:i w:val="0"/>
          <w:sz w:val="24"/>
          <w:szCs w:val="24"/>
        </w:rPr>
        <w:t>процедуру</w:t>
      </w:r>
      <w:r w:rsidRPr="009044F1">
        <w:rPr>
          <w:rFonts w:ascii="GHEA Grapalat" w:hAnsi="GHEA Grapalat"/>
          <w:i w:val="0"/>
          <w:sz w:val="24"/>
          <w:szCs w:val="24"/>
        </w:rPr>
        <w:t>в</w:t>
      </w:r>
      <w:proofErr w:type="spellEnd"/>
      <w:r w:rsidRPr="009044F1">
        <w:rPr>
          <w:rFonts w:ascii="GHEA Grapalat" w:hAnsi="GHEA Grapalat"/>
          <w:i w:val="0"/>
          <w:sz w:val="24"/>
          <w:szCs w:val="24"/>
        </w:rPr>
        <w:t xml:space="preserve"> бумажной форме необходимо обратиться к заказчику до __</w:t>
      </w:r>
      <w:r w:rsidR="00C62F28" w:rsidRPr="00C62F28">
        <w:rPr>
          <w:rFonts w:ascii="GHEA Grapalat" w:hAnsi="GHEA Grapalat"/>
          <w:i w:val="0"/>
          <w:sz w:val="24"/>
          <w:szCs w:val="24"/>
        </w:rPr>
        <w:t>12</w:t>
      </w:r>
      <w:r w:rsidRPr="009044F1">
        <w:rPr>
          <w:rFonts w:ascii="GHEA Grapalat" w:hAnsi="GHEA Grapalat"/>
          <w:i w:val="0"/>
          <w:sz w:val="24"/>
          <w:szCs w:val="24"/>
        </w:rPr>
        <w:t>__ часов</w:t>
      </w:r>
      <w:r w:rsidRPr="00971F4A">
        <w:rPr>
          <w:rFonts w:ascii="GHEA Grapalat" w:hAnsi="GHEA Grapalat"/>
          <w:i w:val="0"/>
          <w:sz w:val="24"/>
          <w:szCs w:val="24"/>
        </w:rPr>
        <w:t>___</w:t>
      </w:r>
      <w:r w:rsidR="00C62F28" w:rsidRPr="00C62F28">
        <w:rPr>
          <w:rFonts w:ascii="GHEA Grapalat" w:hAnsi="GHEA Grapalat"/>
          <w:i w:val="0"/>
          <w:sz w:val="24"/>
          <w:szCs w:val="24"/>
        </w:rPr>
        <w:t>7</w:t>
      </w:r>
      <w:r w:rsidRPr="00971F4A">
        <w:rPr>
          <w:rFonts w:ascii="GHEA Grapalat" w:hAnsi="GHEA Grapalat"/>
          <w:i w:val="0"/>
          <w:sz w:val="24"/>
          <w:szCs w:val="24"/>
        </w:rPr>
        <w:t>_</w:t>
      </w:r>
      <w:r w:rsidRPr="009044F1">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w:t>
      </w:r>
      <w:r w:rsidR="00C62F28">
        <w:rPr>
          <w:rFonts w:ascii="GHEA Grapalat" w:hAnsi="GHEA Grapalat"/>
          <w:i w:val="0"/>
          <w:sz w:val="24"/>
          <w:szCs w:val="24"/>
          <w:lang w:val="en-US"/>
        </w:rPr>
        <w:t>ADM</w:t>
      </w:r>
      <w:r w:rsidR="00971F4A" w:rsidRPr="00971F4A">
        <w:rPr>
          <w:rFonts w:ascii="GHEA Grapalat" w:hAnsi="GHEA Grapalat"/>
          <w:i w:val="0"/>
          <w:sz w:val="24"/>
          <w:szCs w:val="24"/>
        </w:rPr>
        <w:t>_____</w:t>
      </w:r>
      <w:r w:rsidR="00971F4A">
        <w:rPr>
          <w:rFonts w:ascii="GHEA Grapalat" w:hAnsi="GHEA Grapalat"/>
          <w:i w:val="0"/>
          <w:sz w:val="24"/>
          <w:szCs w:val="24"/>
        </w:rPr>
        <w:t xml:space="preserve">__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C62F28" w:rsidRPr="00B05B10">
        <w:rPr>
          <w:rFonts w:ascii="GHEA Grapalat" w:hAnsi="GHEA Grapalat"/>
          <w:i w:val="0"/>
          <w:sz w:val="24"/>
          <w:szCs w:val="24"/>
        </w:rPr>
        <w:t xml:space="preserve">ЗАПРОСЕ </w:t>
      </w:r>
      <w:proofErr w:type="spellStart"/>
      <w:r w:rsidR="00C62F28" w:rsidRPr="00B05B10">
        <w:rPr>
          <w:rFonts w:ascii="GHEA Grapalat" w:hAnsi="GHEA Grapalat"/>
          <w:i w:val="0"/>
          <w:sz w:val="24"/>
          <w:szCs w:val="24"/>
        </w:rPr>
        <w:t>КОТИРОВОК</w:t>
      </w:r>
      <w:r w:rsidRPr="000F11E5">
        <w:rPr>
          <w:rFonts w:ascii="GHEA Grapalat" w:hAnsi="GHEA Grapalat"/>
          <w:i w:val="0"/>
          <w:sz w:val="24"/>
          <w:szCs w:val="24"/>
        </w:rPr>
        <w:t>необходимо</w:t>
      </w:r>
      <w:proofErr w:type="spellEnd"/>
      <w:r w:rsidRPr="000F11E5">
        <w:rPr>
          <w:rFonts w:ascii="GHEA Grapalat" w:hAnsi="GHEA Grapalat"/>
          <w:i w:val="0"/>
          <w:sz w:val="24"/>
          <w:szCs w:val="24"/>
        </w:rPr>
        <w:t xml:space="preserve"> подавать по адресу</w:t>
      </w:r>
    </w:p>
    <w:p w:rsidR="003F6ED1" w:rsidRPr="000C5D4D" w:rsidRDefault="0094034F" w:rsidP="00C62F28">
      <w:pPr>
        <w:pStyle w:val="a3"/>
        <w:widowControl w:val="0"/>
        <w:spacing w:after="160"/>
        <w:ind w:firstLine="0"/>
        <w:jc w:val="center"/>
        <w:rPr>
          <w:rFonts w:ascii="GHEA Grapalat" w:hAnsi="GHEA Grapalat"/>
          <w:i w:val="0"/>
          <w:sz w:val="16"/>
          <w:szCs w:val="24"/>
        </w:rPr>
      </w:pPr>
      <w:r w:rsidRPr="0094034F">
        <w:rPr>
          <w:rFonts w:ascii="GHEA Grapalat" w:hAnsi="GHEA Grapalat"/>
          <w:i w:val="0"/>
          <w:sz w:val="24"/>
          <w:szCs w:val="24"/>
        </w:rPr>
        <w:t xml:space="preserve">Армения </w:t>
      </w:r>
      <w:proofErr w:type="spellStart"/>
      <w:r w:rsidR="00C17529" w:rsidRPr="00C17529">
        <w:rPr>
          <w:rFonts w:ascii="GHEA Grapalat" w:hAnsi="GHEA Grapalat"/>
          <w:i w:val="0"/>
          <w:sz w:val="24"/>
          <w:szCs w:val="24"/>
        </w:rPr>
        <w:t>Сюникски</w:t>
      </w:r>
      <w:proofErr w:type="spellEnd"/>
      <w:r w:rsidR="00C17529" w:rsidRPr="00C17529">
        <w:rPr>
          <w:rFonts w:ascii="GHEA Grapalat" w:hAnsi="GHEA Grapalat"/>
          <w:i w:val="0"/>
          <w:sz w:val="24"/>
          <w:szCs w:val="24"/>
        </w:rPr>
        <w:t xml:space="preserve"> </w:t>
      </w:r>
      <w:r w:rsidR="00C17529">
        <w:rPr>
          <w:rFonts w:ascii="GHEA Grapalat" w:hAnsi="GHEA Grapalat"/>
          <w:i w:val="0"/>
          <w:sz w:val="24"/>
          <w:szCs w:val="24"/>
        </w:rPr>
        <w:t xml:space="preserve"> область с</w:t>
      </w:r>
      <w:r w:rsidR="00C17529" w:rsidRPr="00C17529">
        <w:rPr>
          <w:rFonts w:ascii="GHEA Grapalat" w:hAnsi="GHEA Grapalat"/>
          <w:i w:val="0"/>
          <w:sz w:val="24"/>
          <w:szCs w:val="24"/>
        </w:rPr>
        <w:t xml:space="preserve">ело </w:t>
      </w:r>
      <w:r w:rsidR="00C17529">
        <w:rPr>
          <w:rFonts w:ascii="GHEA Grapalat" w:hAnsi="GHEA Grapalat"/>
          <w:i w:val="0"/>
          <w:sz w:val="24"/>
          <w:szCs w:val="24"/>
        </w:rPr>
        <w:t xml:space="preserve"> </w:t>
      </w:r>
      <w:proofErr w:type="spellStart"/>
      <w:r w:rsidR="000C5D4D" w:rsidRPr="000C5D4D">
        <w:rPr>
          <w:rFonts w:ascii="GHEA Grapalat" w:hAnsi="GHEA Grapalat"/>
          <w:i w:val="0"/>
          <w:sz w:val="24"/>
          <w:szCs w:val="24"/>
        </w:rPr>
        <w:t>Веришен</w:t>
      </w:r>
      <w:proofErr w:type="spellEnd"/>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w:t>
      </w:r>
      <w:r w:rsidR="00C62F28" w:rsidRPr="00C62F28">
        <w:rPr>
          <w:rFonts w:ascii="GHEA Grapalat" w:hAnsi="GHEA Grapalat"/>
          <w:i w:val="0"/>
          <w:sz w:val="24"/>
          <w:szCs w:val="24"/>
        </w:rPr>
        <w:t>12</w:t>
      </w:r>
      <w:r w:rsidRPr="000F0CA8">
        <w:rPr>
          <w:rFonts w:ascii="GHEA Grapalat" w:hAnsi="GHEA Grapalat"/>
          <w:i w:val="0"/>
          <w:sz w:val="24"/>
          <w:szCs w:val="24"/>
        </w:rPr>
        <w:t>____часов _</w:t>
      </w:r>
      <w:r w:rsidR="00C62F28" w:rsidRPr="00C62F28">
        <w:rPr>
          <w:rFonts w:ascii="GHEA Grapalat" w:hAnsi="GHEA Grapalat"/>
          <w:i w:val="0"/>
          <w:sz w:val="24"/>
          <w:szCs w:val="24"/>
        </w:rPr>
        <w:t>7</w:t>
      </w:r>
      <w:r w:rsidRPr="000F0CA8">
        <w:rPr>
          <w:rFonts w:ascii="GHEA Grapalat" w:hAnsi="GHEA Grapalat"/>
          <w:i w:val="0"/>
          <w:sz w:val="24"/>
          <w:szCs w:val="24"/>
        </w:rPr>
        <w:t>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94034F">
      <w:pPr>
        <w:pStyle w:val="a3"/>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94034F" w:rsidRPr="0094034F">
        <w:rPr>
          <w:rFonts w:ascii="GHEA Grapalat" w:hAnsi="GHEA Grapalat"/>
          <w:i w:val="0"/>
          <w:sz w:val="24"/>
          <w:szCs w:val="24"/>
        </w:rPr>
        <w:t xml:space="preserve">Армения </w:t>
      </w:r>
      <w:proofErr w:type="spellStart"/>
      <w:r w:rsidR="00DC2DFA" w:rsidRPr="00C17529">
        <w:rPr>
          <w:rFonts w:ascii="GHEA Grapalat" w:hAnsi="GHEA Grapalat"/>
          <w:i w:val="0"/>
          <w:sz w:val="24"/>
          <w:szCs w:val="24"/>
        </w:rPr>
        <w:t>Сюникски</w:t>
      </w:r>
      <w:proofErr w:type="spellEnd"/>
      <w:r w:rsidR="00DC2DFA" w:rsidRPr="00C17529">
        <w:rPr>
          <w:rFonts w:ascii="GHEA Grapalat" w:hAnsi="GHEA Grapalat"/>
          <w:i w:val="0"/>
          <w:sz w:val="24"/>
          <w:szCs w:val="24"/>
        </w:rPr>
        <w:t xml:space="preserve"> </w:t>
      </w:r>
      <w:r w:rsidR="00DC2DFA">
        <w:rPr>
          <w:rFonts w:ascii="GHEA Grapalat" w:hAnsi="GHEA Grapalat"/>
          <w:i w:val="0"/>
          <w:sz w:val="24"/>
          <w:szCs w:val="24"/>
        </w:rPr>
        <w:t xml:space="preserve"> область с</w:t>
      </w:r>
      <w:r w:rsidR="00DC2DFA" w:rsidRPr="008E45E1">
        <w:rPr>
          <w:rFonts w:ascii="GHEA Grapalat" w:hAnsi="GHEA Grapalat"/>
          <w:i w:val="0"/>
          <w:sz w:val="24"/>
          <w:szCs w:val="24"/>
        </w:rPr>
        <w:t>.</w:t>
      </w:r>
      <w:r w:rsidR="000C5D4D" w:rsidRPr="000C5D4D">
        <w:t xml:space="preserve"> </w:t>
      </w:r>
      <w:proofErr w:type="spellStart"/>
      <w:r w:rsidR="000C5D4D" w:rsidRPr="000C5D4D">
        <w:rPr>
          <w:rFonts w:ascii="GHEA Grapalat" w:hAnsi="GHEA Grapalat"/>
          <w:i w:val="0"/>
          <w:sz w:val="24"/>
          <w:szCs w:val="24"/>
        </w:rPr>
        <w:t>Веришен</w:t>
      </w:r>
      <w:proofErr w:type="spellEnd"/>
      <w:r w:rsidR="00DC2DFA" w:rsidRPr="00DC2DFA">
        <w:rPr>
          <w:rFonts w:ascii="GHEA Grapalat" w:hAnsi="GHEA Grapalat"/>
          <w:i w:val="0"/>
          <w:sz w:val="24"/>
          <w:szCs w:val="24"/>
        </w:rPr>
        <w:t xml:space="preserve"> </w:t>
      </w:r>
      <w:r w:rsidRPr="000F0CA8">
        <w:rPr>
          <w:rFonts w:ascii="GHEA Grapalat" w:hAnsi="GHEA Grapalat"/>
          <w:i w:val="0"/>
          <w:sz w:val="24"/>
          <w:szCs w:val="24"/>
        </w:rPr>
        <w:t xml:space="preserve"> в </w:t>
      </w:r>
      <w:r w:rsidR="008471E8">
        <w:rPr>
          <w:rFonts w:ascii="GHEA Grapalat" w:hAnsi="GHEA Grapalat"/>
          <w:i w:val="0"/>
          <w:sz w:val="24"/>
          <w:szCs w:val="24"/>
          <w:lang w:val="hy-AM"/>
        </w:rPr>
        <w:t>12</w:t>
      </w:r>
      <w:r w:rsidRPr="008471E8">
        <w:rPr>
          <w:rFonts w:ascii="GHEA Grapalat" w:hAnsi="GHEA Grapalat"/>
          <w:i w:val="0"/>
          <w:color w:val="000000" w:themeColor="text1"/>
          <w:sz w:val="24"/>
          <w:szCs w:val="24"/>
        </w:rPr>
        <w:t>часов "</w:t>
      </w:r>
      <w:r w:rsidR="000C5D4D" w:rsidRPr="000C5D4D">
        <w:rPr>
          <w:rFonts w:ascii="GHEA Grapalat" w:hAnsi="GHEA Grapalat"/>
          <w:i w:val="0"/>
          <w:color w:val="000000" w:themeColor="text1"/>
          <w:sz w:val="24"/>
          <w:szCs w:val="24"/>
        </w:rPr>
        <w:t>31</w:t>
      </w:r>
      <w:r w:rsidRPr="008471E8">
        <w:rPr>
          <w:rFonts w:ascii="GHEA Grapalat" w:hAnsi="GHEA Grapalat"/>
          <w:i w:val="0"/>
          <w:color w:val="000000" w:themeColor="text1"/>
          <w:sz w:val="24"/>
          <w:szCs w:val="24"/>
        </w:rPr>
        <w:t>"</w:t>
      </w:r>
      <w:r>
        <w:rPr>
          <w:rFonts w:ascii="GHEA Grapalat" w:hAnsi="GHEA Grapalat"/>
          <w:i w:val="0"/>
          <w:sz w:val="24"/>
          <w:szCs w:val="24"/>
        </w:rPr>
        <w:t xml:space="preserve"> "</w:t>
      </w:r>
      <w:r w:rsidR="00B52DA5" w:rsidRPr="00B52DA5">
        <w:rPr>
          <w:rFonts w:ascii="GHEA Grapalat" w:hAnsi="GHEA Grapalat"/>
          <w:i w:val="0"/>
          <w:sz w:val="24"/>
          <w:szCs w:val="24"/>
        </w:rPr>
        <w:t>01</w:t>
      </w:r>
      <w:r>
        <w:rPr>
          <w:rFonts w:ascii="GHEA Grapalat" w:hAnsi="GHEA Grapalat"/>
          <w:i w:val="0"/>
          <w:sz w:val="24"/>
          <w:szCs w:val="24"/>
        </w:rPr>
        <w:t>" "</w:t>
      </w:r>
      <w:r w:rsidR="00B52DA5">
        <w:rPr>
          <w:rFonts w:ascii="GHEA Grapalat" w:hAnsi="GHEA Grapalat"/>
          <w:i w:val="0"/>
          <w:sz w:val="24"/>
          <w:szCs w:val="24"/>
        </w:rPr>
        <w:t>20</w:t>
      </w:r>
      <w:r w:rsidR="00B52DA5" w:rsidRPr="00B52DA5">
        <w:rPr>
          <w:rFonts w:ascii="GHEA Grapalat" w:hAnsi="GHEA Grapalat"/>
          <w:i w:val="0"/>
          <w:sz w:val="24"/>
          <w:szCs w:val="24"/>
        </w:rPr>
        <w:t>20г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 xml:space="preserve">рассматривающее связанные с закупками </w:t>
      </w:r>
      <w:proofErr w:type="spellStart"/>
      <w:r w:rsidR="00D746A9" w:rsidRPr="004B4B72">
        <w:rPr>
          <w:rFonts w:ascii="GHEA Grapalat" w:hAnsi="GHEA Grapalat"/>
          <w:i w:val="0"/>
          <w:sz w:val="24"/>
          <w:szCs w:val="24"/>
        </w:rPr>
        <w:t>жалобы</w:t>
      </w:r>
      <w:proofErr w:type="gramStart"/>
      <w:r w:rsidR="00032D7E" w:rsidRPr="00032D7E">
        <w:rPr>
          <w:rFonts w:ascii="GHEA Grapalat" w:hAnsi="GHEA Grapalat"/>
          <w:i w:val="0"/>
          <w:sz w:val="24"/>
          <w:szCs w:val="24"/>
        </w:rPr>
        <w:t>,</w:t>
      </w:r>
      <w:r w:rsidRPr="009044F1">
        <w:rPr>
          <w:rFonts w:ascii="GHEA Grapalat" w:hAnsi="GHEA Grapalat"/>
          <w:i w:val="0"/>
          <w:sz w:val="24"/>
          <w:szCs w:val="24"/>
        </w:rPr>
        <w:t>п</w:t>
      </w:r>
      <w:proofErr w:type="gramEnd"/>
      <w:r w:rsidRPr="009044F1">
        <w:rPr>
          <w:rFonts w:ascii="GHEA Grapalat" w:hAnsi="GHEA Grapalat"/>
          <w:i w:val="0"/>
          <w:sz w:val="24"/>
          <w:szCs w:val="24"/>
        </w:rPr>
        <w:t>о</w:t>
      </w:r>
      <w:proofErr w:type="spellEnd"/>
      <w:r w:rsidRPr="009044F1">
        <w:rPr>
          <w:rFonts w:ascii="GHEA Grapalat" w:hAnsi="GHEA Grapalat"/>
          <w:i w:val="0"/>
          <w:sz w:val="24"/>
          <w:szCs w:val="24"/>
        </w:rPr>
        <w:t xml:space="preserve">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000C5D4D">
        <w:rPr>
          <w:rFonts w:ascii="GHEA Grapalat" w:hAnsi="GHEA Grapalat"/>
          <w:i w:val="0"/>
          <w:sz w:val="24"/>
          <w:szCs w:val="24"/>
        </w:rPr>
        <w:t>казначейский счет № 900</w:t>
      </w:r>
      <w:r w:rsidR="000C5D4D" w:rsidRPr="000C5D4D">
        <w:rPr>
          <w:rFonts w:ascii="GHEA Grapalat" w:hAnsi="GHEA Grapalat"/>
          <w:i w:val="0"/>
          <w:sz w:val="24"/>
          <w:szCs w:val="24"/>
        </w:rPr>
        <w:t>288000376</w:t>
      </w:r>
      <w:r w:rsidRPr="009044F1">
        <w:rPr>
          <w:rFonts w:ascii="GHEA Grapalat" w:hAnsi="GHEA Grapalat"/>
          <w:i w:val="0"/>
          <w:sz w:val="24"/>
          <w:szCs w:val="24"/>
        </w:rPr>
        <w:t>,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C62F28" w:rsidRPr="00190ED1" w:rsidRDefault="000C5D4D" w:rsidP="00C62F28">
      <w:pPr>
        <w:pStyle w:val="a3"/>
        <w:widowControl w:val="0"/>
        <w:spacing w:line="240" w:lineRule="auto"/>
        <w:ind w:firstLine="0"/>
        <w:rPr>
          <w:rFonts w:ascii="GHEA Grapalat" w:hAnsi="GHEA Grapalat"/>
          <w:i w:val="0"/>
          <w:sz w:val="24"/>
          <w:szCs w:val="24"/>
        </w:rPr>
      </w:pPr>
      <w:r w:rsidRPr="00190ED1">
        <w:rPr>
          <w:rFonts w:ascii="GHEA Grapalat" w:hAnsi="GHEA Grapalat"/>
          <w:i w:val="0"/>
          <w:sz w:val="24"/>
          <w:szCs w:val="24"/>
        </w:rPr>
        <w:t xml:space="preserve">Алла Багдасарян </w:t>
      </w:r>
    </w:p>
    <w:p w:rsidR="00C62F28" w:rsidRPr="008767A1" w:rsidRDefault="00C62F28" w:rsidP="00B74C60">
      <w:pPr>
        <w:pStyle w:val="a3"/>
        <w:widowControl w:val="0"/>
        <w:spacing w:after="160"/>
        <w:ind w:firstLine="0"/>
        <w:rPr>
          <w:rFonts w:ascii="GHEA Grapalat" w:hAnsi="GHEA Grapalat"/>
          <w:i w:val="0"/>
          <w:sz w:val="16"/>
          <w:szCs w:val="24"/>
        </w:rPr>
      </w:pPr>
      <w:r w:rsidRPr="008767A1">
        <w:rPr>
          <w:rFonts w:ascii="GHEA Grapalat" w:hAnsi="GHEA Grapalat"/>
          <w:i w:val="0"/>
          <w:sz w:val="16"/>
          <w:szCs w:val="24"/>
        </w:rPr>
        <w:t>имя, фамилия</w:t>
      </w:r>
    </w:p>
    <w:p w:rsidR="00C62F28" w:rsidRPr="00294A3D" w:rsidRDefault="00C62F28" w:rsidP="00C62F28">
      <w:pPr>
        <w:pStyle w:val="a3"/>
        <w:widowControl w:val="0"/>
        <w:spacing w:after="160"/>
        <w:rPr>
          <w:rFonts w:ascii="GHEA Grapalat" w:hAnsi="GHEA Grapalat"/>
          <w:i w:val="0"/>
          <w:sz w:val="24"/>
          <w:szCs w:val="24"/>
        </w:rPr>
      </w:pPr>
    </w:p>
    <w:p w:rsidR="00C62F28" w:rsidRPr="00190ED1" w:rsidRDefault="00C62F28" w:rsidP="00C62F28">
      <w:pPr>
        <w:pStyle w:val="a3"/>
        <w:widowControl w:val="0"/>
        <w:spacing w:after="160"/>
        <w:ind w:left="2835" w:firstLine="0"/>
        <w:rPr>
          <w:rFonts w:ascii="GHEA Grapalat" w:hAnsi="GHEA Grapalat"/>
          <w:i w:val="0"/>
          <w:sz w:val="24"/>
          <w:szCs w:val="24"/>
          <w:u w:val="single"/>
        </w:rPr>
      </w:pPr>
      <w:r w:rsidRPr="007C0B98">
        <w:rPr>
          <w:rFonts w:ascii="GHEA Grapalat" w:hAnsi="GHEA Grapalat"/>
          <w:i w:val="0"/>
          <w:sz w:val="24"/>
          <w:szCs w:val="24"/>
        </w:rPr>
        <w:t xml:space="preserve">Телефон </w:t>
      </w:r>
      <w:r w:rsidR="000C5D4D" w:rsidRPr="00190ED1">
        <w:rPr>
          <w:rFonts w:ascii="GHEA Grapalat" w:hAnsi="GHEA Grapalat"/>
          <w:i w:val="0"/>
          <w:sz w:val="24"/>
          <w:szCs w:val="24"/>
        </w:rPr>
        <w:t>077595-190</w:t>
      </w:r>
    </w:p>
    <w:p w:rsidR="00C62F28" w:rsidRPr="00B52DA5" w:rsidRDefault="00C62F28" w:rsidP="00C62F28">
      <w:pPr>
        <w:pStyle w:val="a3"/>
        <w:widowControl w:val="0"/>
        <w:spacing w:after="160"/>
        <w:ind w:left="2835" w:firstLine="0"/>
        <w:rPr>
          <w:rFonts w:ascii="GHEA Grapalat" w:hAnsi="GHEA Grapalat"/>
          <w:i w:val="0"/>
          <w:sz w:val="24"/>
          <w:szCs w:val="24"/>
        </w:rPr>
      </w:pPr>
      <w:r w:rsidRPr="007C0B98">
        <w:rPr>
          <w:rFonts w:ascii="GHEA Grapalat" w:hAnsi="GHEA Grapalat"/>
          <w:i w:val="0"/>
          <w:sz w:val="24"/>
          <w:szCs w:val="24"/>
        </w:rPr>
        <w:t xml:space="preserve">Электронная почта </w:t>
      </w:r>
    </w:p>
    <w:p w:rsidR="00C62F28" w:rsidRPr="007C0B98" w:rsidRDefault="00C62F28" w:rsidP="00C62F28">
      <w:pPr>
        <w:pStyle w:val="a3"/>
        <w:widowControl w:val="0"/>
        <w:spacing w:line="240" w:lineRule="auto"/>
        <w:ind w:firstLine="567"/>
        <w:rPr>
          <w:rFonts w:ascii="GHEA Grapalat" w:hAnsi="GHEA Grapalat"/>
          <w:i w:val="0"/>
          <w:sz w:val="24"/>
          <w:szCs w:val="24"/>
          <w:u w:val="single"/>
        </w:rPr>
      </w:pPr>
      <w:r w:rsidRPr="007C0B98">
        <w:rPr>
          <w:rFonts w:ascii="GHEA Grapalat" w:hAnsi="GHEA Grapalat"/>
          <w:i w:val="0"/>
          <w:sz w:val="24"/>
          <w:szCs w:val="24"/>
        </w:rPr>
        <w:t xml:space="preserve">Заказчик </w:t>
      </w:r>
      <w:r w:rsidR="00B52DA5">
        <w:rPr>
          <w:rFonts w:ascii="GHEA Grapalat" w:hAnsi="GHEA Grapalat"/>
          <w:i w:val="0"/>
          <w:sz w:val="24"/>
          <w:szCs w:val="24"/>
        </w:rPr>
        <w:t>&lt;&lt;</w:t>
      </w:r>
      <w:r w:rsidR="00C17529" w:rsidRPr="00C17529">
        <w:rPr>
          <w:rFonts w:ascii="GHEA Grapalat" w:hAnsi="GHEA Grapalat"/>
          <w:i w:val="0"/>
          <w:sz w:val="24"/>
          <w:szCs w:val="24"/>
        </w:rPr>
        <w:t xml:space="preserve"> </w:t>
      </w:r>
      <w:proofErr w:type="spellStart"/>
      <w:r w:rsidR="000C5D4D" w:rsidRPr="000C5D4D">
        <w:rPr>
          <w:rFonts w:ascii="GHEA Grapalat" w:hAnsi="GHEA Grapalat"/>
          <w:i w:val="0"/>
          <w:sz w:val="24"/>
          <w:szCs w:val="24"/>
        </w:rPr>
        <w:t>Веришен</w:t>
      </w:r>
      <w:r w:rsidR="000C5D4D" w:rsidRPr="00190ED1">
        <w:rPr>
          <w:rFonts w:ascii="GHEA Grapalat" w:hAnsi="GHEA Grapalat"/>
          <w:i w:val="0"/>
          <w:sz w:val="24"/>
          <w:szCs w:val="24"/>
        </w:rPr>
        <w:t>ская</w:t>
      </w:r>
      <w:proofErr w:type="spellEnd"/>
      <w:r w:rsidR="000C5D4D" w:rsidRPr="00190ED1">
        <w:rPr>
          <w:rFonts w:ascii="GHEA Grapalat" w:hAnsi="GHEA Grapalat"/>
          <w:i w:val="0"/>
          <w:sz w:val="24"/>
          <w:szCs w:val="24"/>
        </w:rPr>
        <w:t xml:space="preserve"> МА </w:t>
      </w:r>
      <w:r w:rsidR="00414FD1" w:rsidRPr="00414FD1">
        <w:rPr>
          <w:rFonts w:ascii="GHEA Grapalat" w:hAnsi="GHEA Grapalat"/>
          <w:i w:val="0"/>
          <w:sz w:val="24"/>
          <w:szCs w:val="24"/>
        </w:rPr>
        <w:t>&gt;&gt; ГНО</w:t>
      </w:r>
    </w:p>
    <w:p w:rsidR="00C62F28" w:rsidRPr="008767A1" w:rsidRDefault="00C62F28" w:rsidP="00C62F28">
      <w:pPr>
        <w:pStyle w:val="a3"/>
        <w:widowControl w:val="0"/>
        <w:spacing w:after="160"/>
        <w:ind w:left="2835" w:firstLine="0"/>
        <w:rPr>
          <w:rFonts w:ascii="GHEA Grapalat" w:hAnsi="GHEA Grapalat"/>
          <w:i w:val="0"/>
          <w:sz w:val="16"/>
          <w:szCs w:val="24"/>
        </w:rPr>
      </w:pPr>
      <w:r w:rsidRPr="008767A1">
        <w:rPr>
          <w:rFonts w:ascii="GHEA Grapalat" w:hAnsi="GHEA Grapalat"/>
          <w:i w:val="0"/>
          <w:sz w:val="16"/>
          <w:szCs w:val="24"/>
        </w:rPr>
        <w:t>наименование</w:t>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17529" w:rsidRPr="00C17529" w:rsidRDefault="00C62F28" w:rsidP="00C17529">
      <w:pPr>
        <w:pStyle w:val="a3"/>
        <w:widowControl w:val="0"/>
        <w:spacing w:after="160" w:line="240" w:lineRule="auto"/>
        <w:ind w:firstLine="0"/>
        <w:jc w:val="center"/>
        <w:rPr>
          <w:rFonts w:ascii="GHEA Grapalat" w:hAnsi="GHEA Grapalat"/>
        </w:rPr>
      </w:pPr>
      <w:r>
        <w:rPr>
          <w:rFonts w:ascii="GHEA Grapalat" w:hAnsi="GHEA Grapalat"/>
        </w:rPr>
        <w:t xml:space="preserve">запроса котировок </w:t>
      </w:r>
      <w:r w:rsidRPr="00B05B10">
        <w:rPr>
          <w:rFonts w:ascii="GHEA Grapalat" w:hAnsi="GHEA Grapalat"/>
        </w:rPr>
        <w:t xml:space="preserve">под кодом </w:t>
      </w:r>
      <w:r w:rsidR="00C17529" w:rsidRPr="00C17529">
        <w:rPr>
          <w:rFonts w:ascii="GHEA Grapalat" w:hAnsi="GHEA Grapalat"/>
        </w:rPr>
        <w:t>&lt;&lt;</w:t>
      </w:r>
      <w:r w:rsidR="00C17529" w:rsidRPr="00C17529">
        <w:rPr>
          <w:rFonts w:ascii="GHEA Grapalat" w:hAnsi="GHEA Grapalat"/>
          <w:lang w:val="af-ZA"/>
        </w:rPr>
        <w:t>СМ</w:t>
      </w:r>
      <w:r w:rsidR="000C5D4D">
        <w:rPr>
          <w:rFonts w:ascii="GHEA Grapalat" w:hAnsi="GHEA Grapalat"/>
          <w:lang w:val="af-ZA"/>
        </w:rPr>
        <w:t xml:space="preserve">ВБА </w:t>
      </w:r>
      <w:r w:rsidR="00C17529" w:rsidRPr="00C17529">
        <w:rPr>
          <w:rFonts w:ascii="GHEA Grapalat" w:hAnsi="GHEA Grapalat" w:cs="Sylfaen"/>
          <w:color w:val="000000"/>
          <w:lang w:val="af-ZA"/>
        </w:rPr>
        <w:t>-</w:t>
      </w:r>
      <w:proofErr w:type="spellStart"/>
      <w:r w:rsidR="00C17529" w:rsidRPr="00C17529">
        <w:rPr>
          <w:rFonts w:ascii="GHEA Grapalat" w:hAnsi="GHEA Grapalat" w:cs="Sylfaen"/>
          <w:color w:val="000000"/>
        </w:rPr>
        <w:t>GHAPD</w:t>
      </w:r>
      <w:r w:rsidR="000D126D">
        <w:rPr>
          <w:rFonts w:ascii="GHEA Grapalat" w:hAnsi="GHEA Grapalat" w:cs="Sylfaen"/>
          <w:color w:val="000000"/>
        </w:rPr>
        <w:t>z</w:t>
      </w:r>
      <w:proofErr w:type="spellEnd"/>
      <w:r w:rsidR="000D126D">
        <w:rPr>
          <w:rFonts w:ascii="GHEA Grapalat" w:hAnsi="GHEA Grapalat" w:cs="Sylfaen"/>
          <w:color w:val="000000"/>
          <w:lang w:val="en-US"/>
        </w:rPr>
        <w:t>B</w:t>
      </w:r>
      <w:r w:rsidR="00C17529" w:rsidRPr="00C17529">
        <w:rPr>
          <w:rFonts w:ascii="GHEA Grapalat" w:hAnsi="GHEA Grapalat" w:cs="Sylfaen"/>
          <w:color w:val="000000"/>
          <w:lang w:val="af-ZA"/>
        </w:rPr>
        <w:t>&gt;&gt;</w:t>
      </w:r>
      <w:r w:rsidR="00C17529" w:rsidRPr="00C17529">
        <w:rPr>
          <w:rFonts w:ascii="GHEA Grapalat" w:hAnsi="GHEA Grapalat"/>
        </w:rPr>
        <w:t>20/1</w:t>
      </w:r>
    </w:p>
    <w:p w:rsidR="001B7671" w:rsidRPr="001B7671" w:rsidRDefault="001B7671" w:rsidP="001B7671">
      <w:pPr>
        <w:pStyle w:val="a3"/>
        <w:widowControl w:val="0"/>
        <w:spacing w:after="160" w:line="240" w:lineRule="auto"/>
        <w:ind w:firstLine="0"/>
        <w:jc w:val="center"/>
        <w:rPr>
          <w:rFonts w:ascii="GHEA Grapalat" w:hAnsi="GHEA Grapalat"/>
          <w:i w:val="0"/>
          <w:sz w:val="24"/>
          <w:szCs w:val="24"/>
        </w:rPr>
      </w:pPr>
    </w:p>
    <w:p w:rsidR="00C62F28" w:rsidRPr="0099454B" w:rsidRDefault="00C62F28" w:rsidP="00C62F28">
      <w:pPr>
        <w:pStyle w:val="aa"/>
        <w:widowControl w:val="0"/>
        <w:spacing w:after="160" w:line="360" w:lineRule="auto"/>
        <w:ind w:firstLine="567"/>
        <w:jc w:val="right"/>
        <w:rPr>
          <w:rFonts w:ascii="GHEA Grapalat" w:hAnsi="GHEA Grapalat"/>
          <w:i/>
        </w:rPr>
      </w:pP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B52DA5" w:rsidP="00B46D58">
      <w:pPr>
        <w:pStyle w:val="aa"/>
        <w:widowControl w:val="0"/>
        <w:spacing w:after="160"/>
        <w:ind w:right="-7" w:firstLine="567"/>
        <w:jc w:val="center"/>
        <w:rPr>
          <w:rFonts w:ascii="GHEA Grapalat" w:hAnsi="GHEA Grapalat"/>
        </w:rPr>
      </w:pPr>
      <w:r>
        <w:rPr>
          <w:rFonts w:ascii="GHEA Grapalat" w:hAnsi="GHEA Grapalat"/>
          <w:i/>
        </w:rPr>
        <w:t>&lt;&lt;</w:t>
      </w:r>
      <w:r w:rsidR="00C17529" w:rsidRPr="00C17529">
        <w:rPr>
          <w:rFonts w:ascii="GHEA Grapalat" w:hAnsi="GHEA Grapalat"/>
          <w:i/>
        </w:rPr>
        <w:t xml:space="preserve"> </w:t>
      </w:r>
      <w:proofErr w:type="spellStart"/>
      <w:r w:rsidR="000C5D4D" w:rsidRPr="000C5D4D">
        <w:rPr>
          <w:rFonts w:ascii="GHEA Grapalat" w:hAnsi="GHEA Grapalat"/>
          <w:i/>
        </w:rPr>
        <w:t>Веришенская</w:t>
      </w:r>
      <w:proofErr w:type="spellEnd"/>
      <w:r w:rsidR="000C5D4D" w:rsidRPr="000C5D4D">
        <w:rPr>
          <w:rFonts w:ascii="GHEA Grapalat" w:hAnsi="GHEA Grapalat"/>
          <w:i/>
        </w:rPr>
        <w:t xml:space="preserve"> МА &gt;&gt; ГНО</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62F28" w:rsidRPr="009044F1" w:rsidRDefault="00C62F28" w:rsidP="00C62F28">
      <w:pPr>
        <w:pStyle w:val="aa"/>
        <w:widowControl w:val="0"/>
        <w:spacing w:after="160"/>
        <w:ind w:right="-7" w:firstLine="567"/>
        <w:jc w:val="center"/>
        <w:rPr>
          <w:rFonts w:ascii="GHEA Grapalat" w:hAnsi="GHEA Grapalat"/>
        </w:rPr>
      </w:pPr>
      <w:r w:rsidRPr="000C5D4D">
        <w:rPr>
          <w:rFonts w:ascii="GHEA Grapalat" w:hAnsi="GHEA Grapalat"/>
          <w:sz w:val="22"/>
          <w:szCs w:val="22"/>
        </w:rPr>
        <w:t>НА ЗАПРОС КОТИРОВОК</w:t>
      </w:r>
      <w:r w:rsidR="002B32D6" w:rsidRPr="000C5D4D">
        <w:rPr>
          <w:rFonts w:ascii="GHEA Grapalat" w:hAnsi="GHEA Grapalat"/>
          <w:sz w:val="22"/>
          <w:szCs w:val="22"/>
        </w:rPr>
        <w:t>, ОБЪЯВЛЕННЫЙ С ЦЕЛЬЮ ПРИОБРЕТЕНИЯ</w:t>
      </w:r>
      <w:r w:rsidR="002B32D6" w:rsidRPr="009044F1">
        <w:rPr>
          <w:rFonts w:ascii="GHEA Grapalat" w:hAnsi="GHEA Grapalat"/>
        </w:rPr>
        <w:t xml:space="preserve"> "</w:t>
      </w:r>
      <w:r w:rsidR="0099454B">
        <w:rPr>
          <w:rFonts w:ascii="GHEA Grapalat" w:hAnsi="GHEA Grapalat"/>
        </w:rPr>
        <w:t>Лекарства</w:t>
      </w:r>
      <w:r w:rsidR="002B32D6" w:rsidRPr="009044F1">
        <w:rPr>
          <w:rFonts w:ascii="GHEA Grapalat" w:hAnsi="GHEA Grapalat"/>
        </w:rPr>
        <w:t xml:space="preserve">" ДЛЯ НУЖД </w:t>
      </w:r>
      <w:r w:rsidRPr="009044F1">
        <w:rPr>
          <w:rFonts w:ascii="GHEA Grapalat" w:hAnsi="GHEA Grapalat"/>
          <w:i/>
        </w:rPr>
        <w:t>"</w:t>
      </w:r>
      <w:r w:rsidR="00C17529" w:rsidRPr="00C17529">
        <w:rPr>
          <w:rFonts w:ascii="GHEA Grapalat" w:hAnsi="GHEA Grapalat"/>
          <w:i/>
        </w:rPr>
        <w:t xml:space="preserve"> </w:t>
      </w:r>
      <w:r w:rsidR="000C5D4D">
        <w:rPr>
          <w:rFonts w:ascii="GHEA Grapalat" w:hAnsi="GHEA Grapalat"/>
        </w:rPr>
        <w:t xml:space="preserve">&lt;&lt; </w:t>
      </w:r>
      <w:proofErr w:type="spellStart"/>
      <w:r w:rsidR="000C5D4D">
        <w:rPr>
          <w:rFonts w:ascii="GHEA Grapalat" w:hAnsi="GHEA Grapalat"/>
        </w:rPr>
        <w:t>Веришенская</w:t>
      </w:r>
      <w:proofErr w:type="spellEnd"/>
      <w:r w:rsidR="000C5D4D">
        <w:rPr>
          <w:rFonts w:ascii="GHEA Grapalat" w:hAnsi="GHEA Grapalat"/>
        </w:rPr>
        <w:t xml:space="preserve"> МА &gt;&gt; </w:t>
      </w:r>
      <w:r w:rsidR="00414FD1" w:rsidRPr="00414FD1">
        <w:rPr>
          <w:rFonts w:ascii="GHEA Grapalat" w:hAnsi="GHEA Grapalat"/>
        </w:rPr>
        <w:t>ГНО</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62F28" w:rsidRPr="008F379C" w:rsidRDefault="00C62F28" w:rsidP="00C62F28">
      <w:pPr>
        <w:widowControl w:val="0"/>
        <w:spacing w:after="160" w:line="360" w:lineRule="auto"/>
        <w:jc w:val="center"/>
        <w:rPr>
          <w:rFonts w:ascii="GHEA Grapalat" w:hAnsi="GHEA Grapalat"/>
          <w:b/>
        </w:rPr>
      </w:pPr>
      <w:r w:rsidRPr="00B05B10">
        <w:rPr>
          <w:rFonts w:ascii="GHEA Grapalat" w:hAnsi="GHEA Grapalat"/>
          <w:b/>
        </w:rPr>
        <w:t xml:space="preserve">ПРИГЛАШЕНИЯ НА ЗАПРОС КОТИРОВОК, </w:t>
      </w:r>
      <w:r w:rsidRPr="00041F19">
        <w:rPr>
          <w:rFonts w:ascii="GHEA Grapalat" w:hAnsi="GHEA Grapalat"/>
          <w:b/>
        </w:rPr>
        <w:br/>
      </w:r>
      <w:r w:rsidRPr="00B05B10">
        <w:rPr>
          <w:rFonts w:ascii="GHEA Grapalat" w:hAnsi="GHEA Grapalat"/>
          <w:b/>
        </w:rPr>
        <w:t>ОБЪЯВЛЕННЫЙ С ЦЕЛЬЮ ПРИОБРЕТЕНИЯ</w:t>
      </w:r>
    </w:p>
    <w:p w:rsidR="00C62F28" w:rsidRPr="008F379C" w:rsidRDefault="00C62F28" w:rsidP="00C62F28">
      <w:pPr>
        <w:widowControl w:val="0"/>
        <w:spacing w:after="160" w:line="360" w:lineRule="auto"/>
        <w:jc w:val="center"/>
        <w:rPr>
          <w:rFonts w:ascii="GHEA Grapalat" w:hAnsi="GHEA Grapalat"/>
        </w:rPr>
      </w:pPr>
    </w:p>
    <w:p w:rsidR="00C62F28" w:rsidRPr="001F1D4F" w:rsidRDefault="0099454B" w:rsidP="00414FD1">
      <w:pPr>
        <w:widowControl w:val="0"/>
        <w:jc w:val="center"/>
        <w:rPr>
          <w:rFonts w:ascii="GHEA Grapalat" w:hAnsi="GHEA Grapalat"/>
          <w:sz w:val="16"/>
          <w:szCs w:val="16"/>
        </w:rPr>
      </w:pPr>
      <w:r>
        <w:rPr>
          <w:rFonts w:ascii="GHEA Grapalat" w:hAnsi="GHEA Grapalat"/>
        </w:rPr>
        <w:t>Лекарства</w:t>
      </w:r>
      <w:r w:rsidR="00DC2DFA" w:rsidRPr="00DC2DFA">
        <w:rPr>
          <w:rFonts w:ascii="GHEA Grapalat" w:hAnsi="GHEA Grapalat"/>
        </w:rPr>
        <w:t xml:space="preserve">  </w:t>
      </w:r>
      <w:r w:rsidR="00C62F28">
        <w:rPr>
          <w:rFonts w:ascii="GHEA Grapalat" w:hAnsi="GHEA Grapalat"/>
          <w:b/>
        </w:rPr>
        <w:t>ДЛЯ НУЖД</w:t>
      </w:r>
      <w:r w:rsidR="00DC2DFA" w:rsidRPr="00DC2DFA">
        <w:rPr>
          <w:rFonts w:ascii="GHEA Grapalat" w:hAnsi="GHEA Grapalat"/>
          <w:b/>
        </w:rPr>
        <w:t xml:space="preserve">  </w:t>
      </w:r>
      <w:r w:rsidR="00414FD1" w:rsidRPr="00414FD1">
        <w:rPr>
          <w:rFonts w:ascii="GHEA Grapalat" w:hAnsi="GHEA Grapalat"/>
          <w:b/>
        </w:rPr>
        <w:t>&lt;&lt;</w:t>
      </w:r>
      <w:r w:rsidR="00C17529" w:rsidRPr="00C17529">
        <w:rPr>
          <w:rFonts w:ascii="GHEA Grapalat" w:hAnsi="GHEA Grapalat"/>
          <w:i/>
        </w:rPr>
        <w:t xml:space="preserve"> </w:t>
      </w:r>
      <w:r w:rsidR="00190ED1" w:rsidRPr="00190ED1">
        <w:rPr>
          <w:rFonts w:ascii="GHEA Grapalat" w:hAnsi="GHEA Grapalat"/>
          <w:b/>
        </w:rPr>
        <w:t>ВЕРИШЕНСКАЯ МЕДИЦИНСКАЯ АМБУЛАТОРИЯ</w:t>
      </w:r>
      <w:r w:rsidR="00414FD1" w:rsidRPr="00414FD1">
        <w:rPr>
          <w:rFonts w:ascii="GHEA Grapalat" w:hAnsi="GHEA Grapalat"/>
          <w:b/>
        </w:rPr>
        <w:t xml:space="preserve">&gt;&gt; ГНО </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4"/>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C62F28" w:rsidRPr="00B05B10">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676875" w:rsidRPr="00676875" w:rsidRDefault="00096865" w:rsidP="00676875">
      <w:pPr>
        <w:pStyle w:val="a3"/>
        <w:widowControl w:val="0"/>
        <w:spacing w:after="160" w:line="240" w:lineRule="auto"/>
        <w:ind w:firstLine="0"/>
        <w:jc w:val="center"/>
        <w:rPr>
          <w:rFonts w:ascii="GHEA Grapalat" w:hAnsi="GHEA Grapalat"/>
        </w:rPr>
      </w:pPr>
      <w:proofErr w:type="gramStart"/>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676875" w:rsidRPr="00676875">
        <w:rPr>
          <w:rFonts w:ascii="GHEA Grapalat" w:hAnsi="GHEA Grapalat"/>
        </w:rPr>
        <w:t>&lt;&lt;</w:t>
      </w:r>
      <w:r w:rsidR="00676875" w:rsidRPr="00676875">
        <w:rPr>
          <w:rFonts w:ascii="GHEA Grapalat" w:hAnsi="GHEA Grapalat"/>
          <w:lang w:val="af-ZA"/>
        </w:rPr>
        <w:t>СМХААПК</w:t>
      </w:r>
      <w:r w:rsidR="00676875" w:rsidRPr="00676875">
        <w:rPr>
          <w:rFonts w:ascii="GHEA Grapalat" w:hAnsi="GHEA Grapalat" w:cs="Sylfaen"/>
          <w:color w:val="000000"/>
          <w:lang w:val="af-ZA"/>
        </w:rPr>
        <w:t>-</w:t>
      </w:r>
      <w:proofErr w:type="spellStart"/>
      <w:r w:rsidR="000D126D">
        <w:rPr>
          <w:rFonts w:ascii="GHEA Grapalat" w:hAnsi="GHEA Grapalat" w:cs="Sylfaen"/>
          <w:color w:val="000000"/>
        </w:rPr>
        <w:t>GHAPDzB</w:t>
      </w:r>
      <w:proofErr w:type="spellEnd"/>
      <w:r w:rsidR="00676875" w:rsidRPr="00676875">
        <w:rPr>
          <w:rFonts w:ascii="GHEA Grapalat" w:hAnsi="GHEA Grapalat" w:cs="Sylfaen"/>
          <w:color w:val="000000"/>
          <w:lang w:val="af-ZA"/>
        </w:rPr>
        <w:t>&gt;&gt;</w:t>
      </w:r>
      <w:r w:rsidR="00676875" w:rsidRPr="00676875">
        <w:rPr>
          <w:rFonts w:ascii="GHEA Grapalat" w:hAnsi="GHEA Grapalat"/>
        </w:rPr>
        <w:t>20/1</w:t>
      </w:r>
      <w:r w:rsidR="00676875" w:rsidRPr="00676875">
        <w:rPr>
          <w:rFonts w:ascii="GHEA Grapalat" w:hAnsi="GHEA Grapalat"/>
          <w:spacing w:val="-6"/>
        </w:rPr>
        <w:t xml:space="preserve"> </w:t>
      </w:r>
      <w:r w:rsidR="00676875" w:rsidRPr="006D2DF7">
        <w:rPr>
          <w:rFonts w:ascii="GHEA Grapalat" w:hAnsi="GHEA Grapalat"/>
          <w:spacing w:val="-6"/>
        </w:rPr>
        <w:t>процедура).</w:t>
      </w:r>
      <w:proofErr w:type="gramEnd"/>
    </w:p>
    <w:p w:rsidR="00096865" w:rsidRPr="006D2DF7" w:rsidRDefault="00676875" w:rsidP="00E17B7F">
      <w:pPr>
        <w:widowControl w:val="0"/>
        <w:spacing w:after="160"/>
        <w:ind w:hanging="567"/>
        <w:jc w:val="both"/>
        <w:rPr>
          <w:rFonts w:ascii="GHEA Grapalat" w:hAnsi="GHEA Grapalat"/>
          <w:spacing w:val="-6"/>
        </w:rPr>
      </w:pPr>
      <w:r w:rsidRPr="00676875">
        <w:rPr>
          <w:rFonts w:ascii="GHEA Grapalat" w:hAnsi="GHEA Grapalat"/>
          <w:i/>
        </w:rPr>
        <w:t xml:space="preserve">                                                                     </w:t>
      </w:r>
      <w:r w:rsidR="009923D8" w:rsidRPr="009923D8">
        <w:rPr>
          <w:rFonts w:ascii="GHEA Grapalat" w:hAnsi="GHEA Grapalat"/>
          <w:i/>
        </w:rPr>
        <w:t xml:space="preserve"> </w:t>
      </w:r>
      <w:r w:rsidR="00096865" w:rsidRPr="006D2DF7">
        <w:rPr>
          <w:rFonts w:ascii="GHEA Grapalat" w:hAnsi="GHEA Grapalat"/>
          <w:spacing w:val="-6"/>
        </w:rPr>
        <w:t xml:space="preserve"> </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w:t>
      </w:r>
      <w:proofErr w:type="spellStart"/>
      <w:r w:rsidRPr="000B2CFA">
        <w:rPr>
          <w:rFonts w:ascii="GHEA Grapalat" w:hAnsi="GHEA Grapalat"/>
        </w:rPr>
        <w:t>обусловиях</w:t>
      </w:r>
      <w:proofErr w:type="spellEnd"/>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62F28" w:rsidRPr="00B05B10" w:rsidRDefault="00A81DD5" w:rsidP="008001BA">
      <w:pPr>
        <w:pStyle w:val="23"/>
        <w:widowControl w:val="0"/>
        <w:spacing w:after="160"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8001BA" w:rsidRPr="00977484">
        <w:rPr>
          <w:rFonts w:ascii="Sylfaen" w:hAnsi="Sylfaen"/>
          <w:lang w:val="af-ZA"/>
        </w:rPr>
        <w:t>&lt;&lt;</w:t>
      </w:r>
      <w:r w:rsidR="00190ED1">
        <w:rPr>
          <w:rFonts w:ascii="Sylfaen" w:hAnsi="Sylfaen" w:cs="Arial"/>
          <w:b/>
          <w:color w:val="000000"/>
          <w:shd w:val="clear" w:color="auto" w:fill="FFFFFF"/>
          <w:lang w:val="af-ZA"/>
        </w:rPr>
        <w:t>verishenamb</w:t>
      </w:r>
      <w:r w:rsidR="008001BA" w:rsidRPr="008813F1">
        <w:rPr>
          <w:rFonts w:ascii="Sylfaen" w:hAnsi="Sylfaen" w:cs="Arial"/>
          <w:b/>
          <w:color w:val="000000"/>
          <w:shd w:val="clear" w:color="auto" w:fill="FFFFFF"/>
          <w:lang w:val="af-ZA"/>
        </w:rPr>
        <w:t>@mail.ru</w:t>
      </w:r>
      <w:r w:rsidR="008001BA" w:rsidRPr="00977484">
        <w:rPr>
          <w:rFonts w:ascii="Sylfaen" w:hAnsi="Sylfaen"/>
          <w:lang w:val="af-ZA"/>
        </w:rPr>
        <w:t>&gt;&gt;</w:t>
      </w:r>
      <w:r w:rsidR="00F5653D" w:rsidRPr="009044F1">
        <w:rPr>
          <w:rFonts w:ascii="GHEA Grapalat" w:hAnsi="GHEA Grapalat"/>
        </w:rPr>
        <w:br w:type="page"/>
      </w:r>
      <w:r w:rsidR="00C62F28" w:rsidRPr="00B05B10">
        <w:rPr>
          <w:rFonts w:ascii="GHEA Grapalat" w:hAnsi="GHEA Grapalat"/>
        </w:rPr>
        <w:lastRenderedPageBreak/>
        <w:t>ЧАСТЬ I</w:t>
      </w:r>
    </w:p>
    <w:p w:rsidR="00C62F28" w:rsidRPr="00B05B10" w:rsidRDefault="00C62F28" w:rsidP="00C62F28">
      <w:pPr>
        <w:pStyle w:val="3"/>
        <w:keepNext w:val="0"/>
        <w:widowControl w:val="0"/>
        <w:spacing w:after="160"/>
        <w:rPr>
          <w:rFonts w:ascii="GHEA Grapalat" w:hAnsi="GHEA Grapalat"/>
          <w:sz w:val="24"/>
          <w:szCs w:val="24"/>
        </w:rPr>
      </w:pPr>
    </w:p>
    <w:p w:rsidR="00C62F28" w:rsidRPr="00B05B10" w:rsidRDefault="00C62F28" w:rsidP="00C62F28">
      <w:pPr>
        <w:widowControl w:val="0"/>
        <w:spacing w:after="160" w:line="360" w:lineRule="auto"/>
        <w:jc w:val="center"/>
        <w:rPr>
          <w:rFonts w:ascii="GHEA Grapalat" w:hAnsi="GHEA Grapalat" w:cs="Sylfaen"/>
          <w:b/>
        </w:rPr>
      </w:pPr>
      <w:r w:rsidRPr="00041F19">
        <w:rPr>
          <w:rFonts w:ascii="GHEA Grapalat" w:hAnsi="GHEA Grapalat"/>
          <w:b/>
        </w:rPr>
        <w:t>1.</w:t>
      </w:r>
      <w:r w:rsidRPr="00B05B10">
        <w:rPr>
          <w:rFonts w:ascii="GHEA Grapalat" w:hAnsi="GHEA Grapalat"/>
          <w:b/>
        </w:rPr>
        <w:t>ХАРАКТЕРИСТИКА ПРЕДМЕТА ЗАКУПКИ</w:t>
      </w:r>
    </w:p>
    <w:p w:rsidR="00096865" w:rsidRPr="000601EF" w:rsidRDefault="00C62F28" w:rsidP="00E72C73">
      <w:pPr>
        <w:pStyle w:val="3"/>
        <w:keepNext w:val="0"/>
        <w:widowControl w:val="0"/>
        <w:tabs>
          <w:tab w:val="left" w:pos="1134"/>
        </w:tabs>
        <w:spacing w:after="160"/>
        <w:ind w:firstLine="567"/>
        <w:jc w:val="both"/>
        <w:rPr>
          <w:rFonts w:ascii="GHEA Grapalat" w:hAnsi="GHEA Grapalat"/>
          <w:i w:val="0"/>
          <w:sz w:val="24"/>
          <w:szCs w:val="24"/>
        </w:rPr>
      </w:pPr>
      <w:r w:rsidRPr="00B05B10">
        <w:rPr>
          <w:rFonts w:ascii="GHEA Grapalat" w:hAnsi="GHEA Grapalat"/>
          <w:i w:val="0"/>
          <w:sz w:val="24"/>
          <w:szCs w:val="24"/>
        </w:rPr>
        <w:t>1.1</w:t>
      </w:r>
      <w:r w:rsidRPr="00041F19">
        <w:rPr>
          <w:rFonts w:ascii="GHEA Grapalat" w:hAnsi="GHEA Grapalat"/>
          <w:i w:val="0"/>
          <w:sz w:val="24"/>
          <w:szCs w:val="24"/>
        </w:rPr>
        <w:t>.</w:t>
      </w:r>
      <w:r w:rsidRPr="00041F19">
        <w:rPr>
          <w:rFonts w:ascii="GHEA Grapalat" w:hAnsi="GHEA Grapalat"/>
          <w:i w:val="0"/>
          <w:sz w:val="24"/>
          <w:szCs w:val="24"/>
        </w:rPr>
        <w:tab/>
      </w:r>
      <w:r w:rsidRPr="00B05B10">
        <w:rPr>
          <w:rFonts w:ascii="GHEA Grapalat" w:hAnsi="GHEA Grapalat"/>
          <w:i w:val="0"/>
          <w:sz w:val="24"/>
          <w:szCs w:val="24"/>
        </w:rPr>
        <w:t xml:space="preserve">Предметом закупки является приобретение </w:t>
      </w:r>
      <w:r w:rsidR="0099454B" w:rsidRPr="00676875">
        <w:rPr>
          <w:rFonts w:ascii="GHEA Grapalat" w:hAnsi="GHEA Grapalat"/>
          <w:b/>
        </w:rPr>
        <w:t>Лекарства</w:t>
      </w:r>
      <w:r w:rsidR="00676875" w:rsidRPr="00676875">
        <w:rPr>
          <w:rFonts w:ascii="GHEA Grapalat" w:hAnsi="GHEA Grapalat"/>
          <w:b/>
        </w:rPr>
        <w:t xml:space="preserve"> </w:t>
      </w:r>
      <w:r w:rsidRPr="00B05B10">
        <w:rPr>
          <w:rFonts w:ascii="GHEA Grapalat" w:hAnsi="GHEA Grapalat"/>
          <w:i w:val="0"/>
          <w:sz w:val="24"/>
          <w:szCs w:val="24"/>
        </w:rPr>
        <w:t xml:space="preserve">(далее — также товар) для нужд </w:t>
      </w:r>
      <w:r w:rsidR="0012547D">
        <w:rPr>
          <w:rFonts w:ascii="GHEA Grapalat" w:hAnsi="GHEA Grapalat"/>
          <w:i w:val="0"/>
          <w:sz w:val="24"/>
          <w:szCs w:val="24"/>
        </w:rPr>
        <w:t>&lt;&lt;</w:t>
      </w:r>
      <w:r w:rsidR="00190ED1" w:rsidRPr="00190ED1">
        <w:t xml:space="preserve"> </w:t>
      </w:r>
      <w:r w:rsidR="00190ED1" w:rsidRPr="00190ED1">
        <w:rPr>
          <w:rFonts w:ascii="GHEA Grapalat" w:hAnsi="GHEA Grapalat"/>
          <w:i w:val="0"/>
          <w:sz w:val="24"/>
          <w:szCs w:val="24"/>
        </w:rPr>
        <w:t>ВЕРИШЕНСКАЯ МЕДИЦИНСКАЯ АМБУЛАТОРИЯ</w:t>
      </w:r>
      <w:r w:rsidR="00676875" w:rsidRPr="00C17529">
        <w:rPr>
          <w:rFonts w:ascii="GHEA Grapalat" w:hAnsi="GHEA Grapalat"/>
          <w:i w:val="0"/>
        </w:rPr>
        <w:t xml:space="preserve"> </w:t>
      </w:r>
      <w:r w:rsidR="00414FD1" w:rsidRPr="00414FD1">
        <w:rPr>
          <w:rFonts w:ascii="GHEA Grapalat" w:hAnsi="GHEA Grapalat"/>
          <w:i w:val="0"/>
          <w:sz w:val="24"/>
          <w:szCs w:val="24"/>
        </w:rPr>
        <w:t xml:space="preserve">&gt;&gt; ГНО </w:t>
      </w:r>
      <w:r w:rsidRPr="00B05B10">
        <w:rPr>
          <w:rFonts w:ascii="GHEA Grapalat" w:hAnsi="GHEA Grapalat"/>
          <w:i w:val="0"/>
          <w:sz w:val="24"/>
          <w:szCs w:val="24"/>
        </w:rPr>
        <w:t xml:space="preserve">которые сгруппированы в лоты </w:t>
      </w:r>
      <w:r w:rsidR="00DC2DFA" w:rsidRPr="00DC2DFA">
        <w:rPr>
          <w:rFonts w:ascii="GHEA Grapalat" w:hAnsi="GHEA Grapalat"/>
          <w:i w:val="0"/>
          <w:sz w:val="24"/>
          <w:szCs w:val="24"/>
        </w:rPr>
        <w:t xml:space="preserve"> </w:t>
      </w:r>
      <w:r w:rsidR="0099454B" w:rsidRPr="00DC2DFA">
        <w:rPr>
          <w:rFonts w:ascii="GHEA Grapalat" w:hAnsi="GHEA Grapalat"/>
          <w:i w:val="0"/>
          <w:sz w:val="24"/>
          <w:szCs w:val="24"/>
        </w:rPr>
        <w:t>1</w:t>
      </w:r>
      <w:r w:rsidR="00190ED1">
        <w:rPr>
          <w:rFonts w:ascii="GHEA Grapalat" w:hAnsi="GHEA Grapalat"/>
          <w:i w:val="0"/>
          <w:sz w:val="24"/>
          <w:szCs w:val="24"/>
        </w:rPr>
        <w:t>2</w:t>
      </w:r>
      <w:r w:rsidR="00190ED1" w:rsidRPr="00190ED1">
        <w:rPr>
          <w:rFonts w:ascii="GHEA Grapalat" w:hAnsi="GHEA Grapalat"/>
          <w:i w:val="0"/>
          <w:sz w:val="24"/>
          <w:szCs w:val="24"/>
        </w:rPr>
        <w:t>7</w:t>
      </w:r>
      <w:proofErr w:type="gramStart"/>
      <w:r w:rsidR="00DC2DFA" w:rsidRPr="00DC2DFA">
        <w:rPr>
          <w:rFonts w:ascii="GHEA Grapalat" w:hAnsi="GHEA Grapalat"/>
          <w:i w:val="0"/>
          <w:sz w:val="24"/>
          <w:szCs w:val="24"/>
        </w:rPr>
        <w:t xml:space="preserve">  </w:t>
      </w:r>
      <w:r w:rsidRPr="00B05B10">
        <w:rPr>
          <w:rFonts w:ascii="GHEA Grapalat" w:hAnsi="GHEA Grapalat"/>
          <w:i w:val="0"/>
          <w:sz w:val="24"/>
          <w:szCs w:val="24"/>
        </w:rPr>
        <w:t>:</w:t>
      </w:r>
      <w:proofErr w:type="gramEnd"/>
    </w:p>
    <w:tbl>
      <w:tblPr>
        <w:tblW w:w="929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7704"/>
      </w:tblGrid>
      <w:tr w:rsidR="00E72C73"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E72C73" w:rsidRPr="009044F1" w:rsidRDefault="00E72C73" w:rsidP="00A54A0F">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tcBorders>
              <w:top w:val="single" w:sz="4" w:space="0" w:color="auto"/>
              <w:left w:val="single" w:sz="4" w:space="0" w:color="auto"/>
              <w:bottom w:val="single" w:sz="4" w:space="0" w:color="auto"/>
              <w:right w:val="single" w:sz="4" w:space="0" w:color="auto"/>
            </w:tcBorders>
            <w:vAlign w:val="center"/>
          </w:tcPr>
          <w:p w:rsidR="00E72C73" w:rsidRPr="009044F1" w:rsidRDefault="00E72C73" w:rsidP="00A54A0F">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w:t>
            </w:r>
          </w:p>
        </w:tc>
        <w:tc>
          <w:tcPr>
            <w:tcW w:w="7704" w:type="dxa"/>
            <w:tcBorders>
              <w:top w:val="single" w:sz="4" w:space="0" w:color="auto"/>
              <w:left w:val="single" w:sz="4" w:space="0" w:color="auto"/>
              <w:bottom w:val="single" w:sz="4" w:space="0" w:color="auto"/>
              <w:right w:val="single" w:sz="4" w:space="0" w:color="auto"/>
            </w:tcBorders>
          </w:tcPr>
          <w:p w:rsidR="00D009FE" w:rsidRPr="00100035" w:rsidRDefault="00D009FE" w:rsidP="00D009FE">
            <w:r w:rsidRPr="00731D2A">
              <w:t xml:space="preserve">Ацетилсалициловая кислота </w:t>
            </w:r>
            <w:r w:rsidRPr="00100035">
              <w:t xml:space="preserve"> (</w:t>
            </w:r>
            <w:proofErr w:type="spellStart"/>
            <w:r w:rsidRPr="00100035">
              <w:t>кардиомагнил</w:t>
            </w:r>
            <w:proofErr w:type="spellEnd"/>
            <w:r w:rsidRPr="00100035">
              <w:t>)</w:t>
            </w:r>
            <w:r w:rsidRPr="00731D2A">
              <w:t>75 мг</w:t>
            </w:r>
            <w:r w:rsidR="00100035" w:rsidRPr="00100035">
              <w:t xml:space="preserve"> </w:t>
            </w:r>
            <w:proofErr w:type="spellStart"/>
            <w:proofErr w:type="gramStart"/>
            <w:r w:rsidR="00100035" w:rsidRPr="00100035">
              <w:t>таб</w:t>
            </w:r>
            <w:proofErr w:type="spellEnd"/>
            <w:proofErr w:type="gram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w:t>
            </w:r>
          </w:p>
        </w:tc>
        <w:tc>
          <w:tcPr>
            <w:tcW w:w="7704" w:type="dxa"/>
            <w:tcBorders>
              <w:top w:val="single" w:sz="4" w:space="0" w:color="auto"/>
              <w:left w:val="single" w:sz="4" w:space="0" w:color="auto"/>
              <w:bottom w:val="single" w:sz="4" w:space="0" w:color="auto"/>
              <w:right w:val="single" w:sz="4" w:space="0" w:color="auto"/>
            </w:tcBorders>
          </w:tcPr>
          <w:p w:rsidR="00D009FE" w:rsidRPr="00100035" w:rsidRDefault="00D009FE" w:rsidP="00D009FE">
            <w:r>
              <w:t xml:space="preserve">Ацетилсалициловая кислота </w:t>
            </w:r>
            <w:proofErr w:type="gramStart"/>
            <w:r>
              <w:t>в</w:t>
            </w:r>
            <w:r w:rsidRPr="00D009FE">
              <w:t>(</w:t>
            </w:r>
            <w:proofErr w:type="spellStart"/>
            <w:proofErr w:type="gramEnd"/>
            <w:r w:rsidRPr="00D009FE">
              <w:t>кардиоаспнрин</w:t>
            </w:r>
            <w:proofErr w:type="spellEnd"/>
            <w:r w:rsidRPr="00D009FE">
              <w:t>)</w:t>
            </w:r>
            <w:r w:rsidRPr="00731D2A">
              <w:t>100 мг</w:t>
            </w:r>
            <w:r w:rsidR="00100035" w:rsidRPr="00100035">
              <w:t xml:space="preserve"> </w:t>
            </w:r>
            <w:proofErr w:type="spellStart"/>
            <w:r w:rsidR="00100035" w:rsidRPr="00100035">
              <w:t>таб</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w:t>
            </w:r>
          </w:p>
        </w:tc>
        <w:tc>
          <w:tcPr>
            <w:tcW w:w="7704" w:type="dxa"/>
            <w:tcBorders>
              <w:top w:val="single" w:sz="4" w:space="0" w:color="auto"/>
              <w:left w:val="single" w:sz="4" w:space="0" w:color="auto"/>
              <w:bottom w:val="single" w:sz="4" w:space="0" w:color="auto"/>
              <w:right w:val="single" w:sz="4" w:space="0" w:color="auto"/>
            </w:tcBorders>
          </w:tcPr>
          <w:p w:rsidR="00D009FE" w:rsidRPr="00100035" w:rsidRDefault="00D009FE" w:rsidP="00D009FE">
            <w:pPr>
              <w:rPr>
                <w:lang w:val="en-US"/>
              </w:rPr>
            </w:pPr>
            <w:r w:rsidRPr="00731D2A">
              <w:t>Ампициллин 500 г</w:t>
            </w:r>
            <w:r w:rsidR="00100035">
              <w:rPr>
                <w:lang w:val="en-US"/>
              </w:rPr>
              <w:t xml:space="preserve"> </w:t>
            </w:r>
            <w:proofErr w:type="spellStart"/>
            <w:proofErr w:type="gramStart"/>
            <w:r w:rsidR="00100035" w:rsidRPr="00100035">
              <w:rPr>
                <w:lang w:val="en-US"/>
              </w:rPr>
              <w:t>таб</w:t>
            </w:r>
            <w:proofErr w:type="spellEnd"/>
            <w:proofErr w:type="gramEnd"/>
            <w:r w:rsidR="00100035">
              <w:rPr>
                <w:lang w:val="en-US"/>
              </w:rPr>
              <w:t xml:space="preserve"> </w:t>
            </w:r>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w:t>
            </w:r>
          </w:p>
        </w:tc>
        <w:tc>
          <w:tcPr>
            <w:tcW w:w="7704" w:type="dxa"/>
            <w:tcBorders>
              <w:top w:val="single" w:sz="4" w:space="0" w:color="auto"/>
              <w:left w:val="single" w:sz="4" w:space="0" w:color="auto"/>
              <w:bottom w:val="single" w:sz="4" w:space="0" w:color="auto"/>
              <w:right w:val="single" w:sz="4" w:space="0" w:color="auto"/>
            </w:tcBorders>
          </w:tcPr>
          <w:p w:rsidR="00D009FE" w:rsidRPr="00100035" w:rsidRDefault="00D009FE" w:rsidP="00D009FE">
            <w:pPr>
              <w:rPr>
                <w:lang w:val="en-US"/>
              </w:rPr>
            </w:pPr>
            <w:r w:rsidRPr="00731D2A">
              <w:t>Амоксициллин 250 мг</w:t>
            </w:r>
            <w:r w:rsidR="00100035">
              <w:rPr>
                <w:lang w:val="en-US"/>
              </w:rPr>
              <w:t xml:space="preserve"> </w:t>
            </w:r>
            <w:proofErr w:type="spellStart"/>
            <w:proofErr w:type="gramStart"/>
            <w:r w:rsidR="00100035" w:rsidRPr="00100035">
              <w:rPr>
                <w:lang w:val="en-US"/>
              </w:rPr>
              <w:t>таб</w:t>
            </w:r>
            <w:proofErr w:type="spellEnd"/>
            <w:proofErr w:type="gramEnd"/>
            <w:r w:rsidR="00100035">
              <w:rPr>
                <w:lang w:val="en-US"/>
              </w:rPr>
              <w:t xml:space="preserve"> </w:t>
            </w:r>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w:t>
            </w:r>
          </w:p>
        </w:tc>
        <w:tc>
          <w:tcPr>
            <w:tcW w:w="7704" w:type="dxa"/>
            <w:tcBorders>
              <w:top w:val="single" w:sz="4" w:space="0" w:color="auto"/>
              <w:left w:val="single" w:sz="4" w:space="0" w:color="auto"/>
              <w:bottom w:val="single" w:sz="4" w:space="0" w:color="auto"/>
              <w:right w:val="single" w:sz="4" w:space="0" w:color="auto"/>
            </w:tcBorders>
          </w:tcPr>
          <w:p w:rsidR="00D009FE" w:rsidRPr="00100035" w:rsidRDefault="00D009FE" w:rsidP="00D009FE">
            <w:pPr>
              <w:rPr>
                <w:lang w:val="en-US"/>
              </w:rPr>
            </w:pPr>
            <w:r w:rsidRPr="00731D2A">
              <w:t>Амоксициллин 500 мг</w:t>
            </w:r>
            <w:r w:rsidR="00100035">
              <w:rPr>
                <w:lang w:val="en-US"/>
              </w:rPr>
              <w:t xml:space="preserve"> </w:t>
            </w:r>
            <w:proofErr w:type="spellStart"/>
            <w:proofErr w:type="gramStart"/>
            <w:r w:rsidR="00100035" w:rsidRPr="00100035">
              <w:rPr>
                <w:lang w:val="en-US"/>
              </w:rPr>
              <w:t>таб</w:t>
            </w:r>
            <w:proofErr w:type="spellEnd"/>
            <w:proofErr w:type="gram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31D2A">
              <w:t>Амоксициллин 250 мг / 5 мл Порошок для приготовления суспензии для приема внутрь</w:t>
            </w:r>
            <w:r w:rsidR="008955EA" w:rsidRPr="008955EA">
              <w:t xml:space="preserve"> </w:t>
            </w:r>
            <w:proofErr w:type="spellStart"/>
            <w:r w:rsidR="008955EA" w:rsidRPr="008955EA">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31D2A">
              <w:t>Амоксициллин 125 мг / 5 мл Порошок для приготовления суспензии для приема внутрь</w:t>
            </w:r>
            <w:r w:rsidR="008955EA" w:rsidRPr="008955EA">
              <w:t xml:space="preserve"> </w:t>
            </w:r>
            <w:proofErr w:type="spellStart"/>
            <w:r w:rsidR="008955EA" w:rsidRPr="008955EA">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31D2A">
              <w:t xml:space="preserve">Амоксициллин + </w:t>
            </w:r>
            <w:proofErr w:type="spellStart"/>
            <w:r w:rsidRPr="00731D2A">
              <w:t>клавулановая</w:t>
            </w:r>
            <w:proofErr w:type="spellEnd"/>
            <w:r w:rsidRPr="00731D2A">
              <w:t xml:space="preserve"> кислота, 500 мг + 125 мг / 5 </w:t>
            </w:r>
            <w:proofErr w:type="spellStart"/>
            <w:r w:rsidRPr="00731D2A">
              <w:t>млПорошок</w:t>
            </w:r>
            <w:proofErr w:type="spellEnd"/>
            <w:r w:rsidRPr="00731D2A">
              <w:t xml:space="preserve"> для приготовления суспензии для приема внутрь</w:t>
            </w:r>
            <w:r w:rsidR="008955EA" w:rsidRPr="008955EA">
              <w:t xml:space="preserve"> </w:t>
            </w:r>
            <w:proofErr w:type="spellStart"/>
            <w:r w:rsidR="008955EA" w:rsidRPr="008955EA">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31D2A">
              <w:t xml:space="preserve">Амоксициллин + </w:t>
            </w:r>
            <w:proofErr w:type="spellStart"/>
            <w:r w:rsidRPr="00731D2A">
              <w:t>клавулановая</w:t>
            </w:r>
            <w:proofErr w:type="spellEnd"/>
            <w:r w:rsidRPr="00731D2A">
              <w:t xml:space="preserve"> кислота, 250 мг +62,5 мг / 5 </w:t>
            </w:r>
            <w:proofErr w:type="spellStart"/>
            <w:r w:rsidRPr="00731D2A">
              <w:t>млПорошок</w:t>
            </w:r>
            <w:proofErr w:type="spellEnd"/>
            <w:r w:rsidRPr="00731D2A">
              <w:t xml:space="preserve"> для приготовления суспензии для приема внутрь</w:t>
            </w:r>
            <w:r w:rsidR="008955EA" w:rsidRPr="008955EA">
              <w:t xml:space="preserve"> </w:t>
            </w:r>
            <w:proofErr w:type="spellStart"/>
            <w:r w:rsidR="008955EA" w:rsidRPr="008955EA">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10</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31D2A">
              <w:t xml:space="preserve">Амоксициллин + </w:t>
            </w:r>
            <w:proofErr w:type="spellStart"/>
            <w:r w:rsidRPr="00731D2A">
              <w:t>клавулановая</w:t>
            </w:r>
            <w:proofErr w:type="spellEnd"/>
            <w:r w:rsidRPr="00731D2A">
              <w:t xml:space="preserve"> кислота, 125мг +31,25 мг / 5 </w:t>
            </w:r>
            <w:proofErr w:type="spellStart"/>
            <w:r w:rsidRPr="00731D2A">
              <w:t>млПорошок</w:t>
            </w:r>
            <w:proofErr w:type="spellEnd"/>
            <w:r w:rsidRPr="00731D2A">
              <w:t xml:space="preserve"> для приготовления суспензии для приема внутрь</w:t>
            </w:r>
            <w:r w:rsidR="008955EA" w:rsidRPr="008955EA">
              <w:t xml:space="preserve"> </w:t>
            </w:r>
            <w:proofErr w:type="spellStart"/>
            <w:r w:rsidR="008955EA" w:rsidRPr="008955EA">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t>Амброксол</w:t>
            </w:r>
            <w:proofErr w:type="spellEnd"/>
            <w:r>
              <w:t xml:space="preserve"> т</w:t>
            </w:r>
            <w:r w:rsidR="00D009FE" w:rsidRPr="00731D2A">
              <w:t xml:space="preserve"> 30 мг</w:t>
            </w:r>
            <w:r>
              <w:rPr>
                <w:lang w:val="en-US"/>
              </w:rPr>
              <w:t xml:space="preserve"> </w:t>
            </w:r>
            <w:proofErr w:type="spellStart"/>
            <w:proofErr w:type="gramStart"/>
            <w:r w:rsidRPr="008955EA">
              <w:rPr>
                <w:lang w:val="en-US"/>
              </w:rPr>
              <w:t>таб</w:t>
            </w:r>
            <w:proofErr w:type="spellEnd"/>
            <w:proofErr w:type="gram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t>Амброксол</w:t>
            </w:r>
            <w:proofErr w:type="spellEnd"/>
            <w:r>
              <w:t xml:space="preserve"> </w:t>
            </w:r>
            <w:r>
              <w:rPr>
                <w:lang w:val="en-US"/>
              </w:rPr>
              <w:t>1</w:t>
            </w:r>
            <w:r>
              <w:t>5</w:t>
            </w:r>
            <w:r w:rsidRPr="00731D2A">
              <w:t>мг / 5 мл</w:t>
            </w:r>
            <w:r w:rsidR="008955EA">
              <w:rPr>
                <w:lang w:val="en-US"/>
              </w:rPr>
              <w:t xml:space="preserve"> </w:t>
            </w:r>
            <w:proofErr w:type="spellStart"/>
            <w:r w:rsidR="008955EA">
              <w:rPr>
                <w:lang w:val="en-US"/>
              </w:rPr>
              <w:t>фл</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t>Азитромицин</w:t>
            </w:r>
            <w:proofErr w:type="spellEnd"/>
            <w:r w:rsidR="00D009FE" w:rsidRPr="00731D2A">
              <w:t xml:space="preserve"> по 500 мг</w:t>
            </w:r>
            <w:r>
              <w:rPr>
                <w:lang w:val="en-US"/>
              </w:rPr>
              <w:t xml:space="preserve"> </w:t>
            </w:r>
            <w:proofErr w:type="spellStart"/>
            <w:r>
              <w:rPr>
                <w:lang w:val="en-US"/>
              </w:rPr>
              <w:t>кап</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8955EA">
            <w:r>
              <w:t>А</w:t>
            </w:r>
            <w:r w:rsidRPr="008955EA">
              <w:t xml:space="preserve">скорбиновая </w:t>
            </w:r>
            <w:r w:rsidR="00D009FE" w:rsidRPr="00731D2A">
              <w:t xml:space="preserve"> кислота 5.0 мг/ мл</w:t>
            </w:r>
            <w:r w:rsidRPr="008955EA">
              <w:t xml:space="preserve">  </w:t>
            </w:r>
            <w:proofErr w:type="spellStart"/>
            <w:r w:rsidRPr="008955EA">
              <w:t>амп</w:t>
            </w:r>
            <w:proofErr w:type="spellEnd"/>
          </w:p>
        </w:tc>
      </w:tr>
      <w:tr w:rsidR="00D009FE" w:rsidRPr="009044F1"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r>
              <w:rPr>
                <w:lang w:val="en-US"/>
              </w:rPr>
              <w:t>А</w:t>
            </w:r>
            <w:proofErr w:type="spellStart"/>
            <w:r>
              <w:t>ктивирован</w:t>
            </w:r>
            <w:r>
              <w:rPr>
                <w:lang w:val="en-US"/>
              </w:rPr>
              <w:t>ый</w:t>
            </w:r>
            <w:proofErr w:type="spellEnd"/>
            <w:r w:rsidR="00D009FE" w:rsidRPr="00731D2A">
              <w:t xml:space="preserve"> </w:t>
            </w:r>
            <w:proofErr w:type="spellStart"/>
            <w:r w:rsidR="00D009FE" w:rsidRPr="00731D2A">
              <w:t>уг</w:t>
            </w:r>
            <w:proofErr w:type="spellEnd"/>
            <w:r>
              <w:rPr>
                <w:lang w:val="en-US"/>
              </w:rPr>
              <w:t>о</w:t>
            </w:r>
            <w:r w:rsidR="00D009FE" w:rsidRPr="00731D2A">
              <w:t>л</w:t>
            </w:r>
            <w:r>
              <w:rPr>
                <w:lang w:val="en-US"/>
              </w:rPr>
              <w:t>ь</w:t>
            </w:r>
            <w:r w:rsidR="00D009FE" w:rsidRPr="00731D2A">
              <w:t>250 мг</w:t>
            </w:r>
            <w:r w:rsidRPr="008955EA">
              <w:t xml:space="preserve"> </w:t>
            </w:r>
            <w:r>
              <w:rPr>
                <w:lang w:val="en-US"/>
              </w:rPr>
              <w:t xml:space="preserve"> </w:t>
            </w:r>
            <w:proofErr w:type="spellStart"/>
            <w:r w:rsidRPr="008955EA">
              <w:rPr>
                <w:lang w:val="en-US"/>
              </w:rPr>
              <w:t>таб</w:t>
            </w:r>
            <w:proofErr w:type="spellEnd"/>
          </w:p>
        </w:tc>
      </w:tr>
      <w:tr w:rsidR="00D009FE" w:rsidRPr="00AE2768"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r w:rsidRPr="00731D2A">
              <w:t>Ацикловир 400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8955EA" w:rsidP="00D009FE">
            <w:pPr>
              <w:rPr>
                <w:rFonts w:asciiTheme="minorHAnsi" w:hAnsiTheme="minorHAnsi" w:cs="Calibri"/>
                <w:color w:val="000000"/>
                <w:lang w:val="en-US"/>
              </w:rPr>
            </w:pPr>
            <w:proofErr w:type="spellStart"/>
            <w:r>
              <w:rPr>
                <w:rFonts w:ascii="Inherit" w:hAnsi="Inherit" w:cs="Calibri"/>
                <w:color w:val="222222"/>
              </w:rPr>
              <w:t>Амлодипин</w:t>
            </w:r>
            <w:proofErr w:type="spellEnd"/>
            <w:r>
              <w:rPr>
                <w:rFonts w:ascii="Inherit" w:hAnsi="Inherit" w:cs="Calibri"/>
                <w:color w:val="222222"/>
              </w:rPr>
              <w:t xml:space="preserve"> 10 мг </w:t>
            </w:r>
            <w:proofErr w:type="spellStart"/>
            <w:proofErr w:type="gramStart"/>
            <w:r w:rsidR="00D009FE">
              <w:rPr>
                <w:rFonts w:ascii="Inherit" w:hAnsi="Inherit" w:cs="Calibri"/>
                <w:color w:val="222222"/>
              </w:rPr>
              <w:t>таб</w:t>
            </w:r>
            <w:proofErr w:type="spellEnd"/>
            <w:proofErr w:type="gram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18</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D009FE">
            <w:pPr>
              <w:rPr>
                <w:rFonts w:asciiTheme="minorHAnsi" w:hAnsiTheme="minorHAnsi" w:cs="Calibri"/>
                <w:color w:val="222222"/>
              </w:rPr>
            </w:pPr>
            <w:r>
              <w:rPr>
                <w:rFonts w:ascii="Inherit" w:hAnsi="Inherit" w:cs="Calibri"/>
                <w:color w:val="222222"/>
              </w:rPr>
              <w:t>Аминофиллин 24 мг / мл, раствор для инъекций</w:t>
            </w:r>
            <w:r w:rsidR="008955EA" w:rsidRPr="008955EA">
              <w:rPr>
                <w:rFonts w:asciiTheme="minorHAnsi" w:hAnsiTheme="minorHAnsi" w:cs="Calibri"/>
                <w:color w:val="222222"/>
              </w:rPr>
              <w:t xml:space="preserve"> </w:t>
            </w:r>
            <w:proofErr w:type="spellStart"/>
            <w:r w:rsidR="008955EA" w:rsidRPr="008955EA">
              <w:rPr>
                <w:rFonts w:asciiTheme="minorHAnsi" w:hAnsiTheme="minorHAnsi" w:cs="Calibri"/>
                <w:color w:val="222222"/>
              </w:rPr>
              <w:t>амп</w:t>
            </w:r>
            <w:proofErr w:type="spellEnd"/>
            <w:r w:rsidR="008955EA" w:rsidRPr="008955EA">
              <w:rPr>
                <w:rFonts w:asciiTheme="minorHAnsi" w:hAnsiTheme="minorHAnsi" w:cs="Calibri"/>
                <w:color w:val="222222"/>
              </w:rPr>
              <w:t xml:space="preserve"> </w:t>
            </w:r>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19</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8955EA">
            <w:pPr>
              <w:rPr>
                <w:rFonts w:asciiTheme="minorHAnsi" w:hAnsiTheme="minorHAnsi" w:cs="Calibri"/>
                <w:color w:val="222222"/>
                <w:lang w:val="en-US"/>
              </w:rPr>
            </w:pPr>
            <w:r>
              <w:rPr>
                <w:rFonts w:ascii="Inherit" w:hAnsi="Inherit" w:cs="Calibri"/>
                <w:color w:val="222222"/>
              </w:rPr>
              <w:t>Аминофиллин 150 мг</w:t>
            </w:r>
            <w:r w:rsidR="008955EA">
              <w:rPr>
                <w:rFonts w:asciiTheme="minorHAnsi" w:hAnsiTheme="minorHAnsi" w:cs="Calibri"/>
                <w:color w:val="222222"/>
                <w:lang w:val="en-US"/>
              </w:rPr>
              <w:t xml:space="preserve"> </w:t>
            </w:r>
            <w:proofErr w:type="spellStart"/>
            <w:proofErr w:type="gramStart"/>
            <w:r w:rsidR="008955EA" w:rsidRPr="008955EA">
              <w:rPr>
                <w:rFonts w:asciiTheme="minorHAnsi" w:hAnsiTheme="minorHAnsi" w:cs="Calibri"/>
                <w:color w:val="222222"/>
                <w:lang w:val="en-US"/>
              </w:rPr>
              <w:t>таб</w:t>
            </w:r>
            <w:proofErr w:type="spellEnd"/>
            <w:proofErr w:type="gramEnd"/>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20</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D009FE">
            <w:pPr>
              <w:rPr>
                <w:rFonts w:ascii="Inherit" w:hAnsi="Inherit" w:cs="Calibri"/>
                <w:color w:val="222222"/>
              </w:rPr>
            </w:pPr>
            <w:proofErr w:type="spellStart"/>
            <w:r>
              <w:rPr>
                <w:rFonts w:ascii="Inherit" w:hAnsi="Inherit" w:cs="Calibri"/>
                <w:color w:val="222222"/>
              </w:rPr>
              <w:t>Амлодипин</w:t>
            </w:r>
            <w:r w:rsidRPr="008955EA">
              <w:rPr>
                <w:rFonts w:ascii="Inherit" w:hAnsi="Inherit" w:cs="Calibri"/>
                <w:color w:val="222222"/>
              </w:rPr>
              <w:t>+</w:t>
            </w:r>
            <w:r>
              <w:rPr>
                <w:color w:val="000000"/>
              </w:rPr>
              <w:t>Лозартан</w:t>
            </w:r>
            <w:proofErr w:type="spellEnd"/>
            <w:r w:rsidRPr="00D86C13">
              <w:rPr>
                <w:rFonts w:ascii="GHEA Grapalat" w:hAnsi="GHEA Grapalat"/>
                <w:sz w:val="20"/>
                <w:szCs w:val="20"/>
                <w:lang w:val="af-ZA"/>
              </w:rPr>
              <w:t>10</w:t>
            </w:r>
            <w:r>
              <w:rPr>
                <w:rFonts w:ascii="Inherit" w:hAnsi="Inherit" w:cs="Calibri"/>
                <w:color w:val="222222"/>
              </w:rPr>
              <w:t xml:space="preserve"> мг</w:t>
            </w:r>
            <w:r w:rsidRPr="00D86C13">
              <w:rPr>
                <w:rFonts w:ascii="GHEA Grapalat" w:hAnsi="GHEA Grapalat"/>
                <w:sz w:val="20"/>
                <w:szCs w:val="20"/>
                <w:lang w:val="af-ZA"/>
              </w:rPr>
              <w:t xml:space="preserve"> +5</w:t>
            </w:r>
            <w:r>
              <w:rPr>
                <w:rFonts w:ascii="Inherit" w:hAnsi="Inherit" w:cs="Calibri"/>
                <w:color w:val="222222"/>
              </w:rPr>
              <w:t xml:space="preserve"> м</w:t>
            </w:r>
            <w:r w:rsidR="008955EA" w:rsidRPr="008955EA">
              <w:rPr>
                <w:rFonts w:asciiTheme="minorHAnsi" w:hAnsiTheme="minorHAnsi" w:cs="Calibri"/>
                <w:color w:val="222222"/>
              </w:rPr>
              <w:t xml:space="preserve"> </w:t>
            </w:r>
            <w:proofErr w:type="spellStart"/>
            <w:r>
              <w:rPr>
                <w:rFonts w:ascii="Inherit" w:hAnsi="Inherit" w:cs="Calibri"/>
                <w:color w:val="222222"/>
              </w:rPr>
              <w:t>г</w:t>
            </w:r>
            <w:r w:rsidR="008955EA" w:rsidRPr="008955EA">
              <w:rPr>
                <w:rFonts w:ascii="Inherit" w:hAnsi="Inherit" w:cs="Calibri"/>
                <w:color w:val="222222"/>
              </w:rPr>
              <w:t>таб</w:t>
            </w:r>
            <w:proofErr w:type="spell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21</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8955EA" w:rsidP="00D009FE">
            <w:pPr>
              <w:rPr>
                <w:rFonts w:ascii="Inherit" w:hAnsi="Inherit" w:cs="Calibri"/>
                <w:color w:val="222222"/>
                <w:lang w:val="en-US"/>
              </w:rPr>
            </w:pPr>
            <w:proofErr w:type="spellStart"/>
            <w:r>
              <w:rPr>
                <w:rFonts w:ascii="GHEA Grapalat" w:hAnsi="GHEA Grapalat" w:cs="Calibri"/>
                <w:color w:val="000000"/>
              </w:rPr>
              <w:t>Аторвастатин</w:t>
            </w:r>
            <w:proofErr w:type="spellEnd"/>
            <w:r>
              <w:rPr>
                <w:rFonts w:ascii="GHEA Grapalat" w:hAnsi="GHEA Grapalat" w:cs="Calibri"/>
                <w:color w:val="000000"/>
              </w:rPr>
              <w:t xml:space="preserve"> 20 мг </w:t>
            </w:r>
            <w:proofErr w:type="spellStart"/>
            <w:proofErr w:type="gramStart"/>
            <w:r w:rsidR="00D009FE">
              <w:rPr>
                <w:rFonts w:ascii="GHEA Grapalat" w:hAnsi="GHEA Grapalat" w:cs="Calibri"/>
                <w:color w:val="000000"/>
              </w:rPr>
              <w:t>таб</w:t>
            </w:r>
            <w:proofErr w:type="spellEnd"/>
            <w:proofErr w:type="gramEnd"/>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22</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D009FE">
            <w:pPr>
              <w:rPr>
                <w:rFonts w:ascii="GHEA Grapalat" w:hAnsi="GHEA Grapalat" w:cs="Calibri"/>
                <w:color w:val="000000"/>
                <w:lang w:val="en-US"/>
              </w:rPr>
            </w:pPr>
            <w:proofErr w:type="spellStart"/>
            <w:r>
              <w:rPr>
                <w:rFonts w:ascii="GHEA Grapalat" w:hAnsi="GHEA Grapalat" w:cs="Calibri"/>
                <w:color w:val="000000"/>
              </w:rPr>
              <w:t>Бензилбензоат</w:t>
            </w:r>
            <w:proofErr w:type="spellEnd"/>
            <w:r w:rsidR="008955EA">
              <w:rPr>
                <w:rFonts w:ascii="GHEA Grapalat" w:hAnsi="GHEA Grapalat" w:cs="Calibri"/>
                <w:color w:val="000000"/>
                <w:lang w:val="en-US"/>
              </w:rPr>
              <w:t xml:space="preserve"> </w:t>
            </w:r>
            <w:proofErr w:type="spellStart"/>
            <w:r w:rsidR="008955EA">
              <w:rPr>
                <w:rFonts w:ascii="GHEA Grapalat" w:hAnsi="GHEA Grapalat" w:cs="Calibri"/>
                <w:color w:val="000000"/>
                <w:lang w:val="en-US"/>
              </w:rPr>
              <w:t>фл</w:t>
            </w:r>
            <w:proofErr w:type="spell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23</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D009FE">
            <w:pPr>
              <w:rPr>
                <w:rFonts w:asciiTheme="minorHAnsi" w:hAnsiTheme="minorHAnsi" w:cs="Calibri"/>
                <w:color w:val="000000"/>
                <w:lang w:val="en-US"/>
              </w:rPr>
            </w:pPr>
            <w:proofErr w:type="spellStart"/>
            <w:r>
              <w:rPr>
                <w:color w:val="000000"/>
              </w:rPr>
              <w:t>Бисопролол</w:t>
            </w:r>
            <w:proofErr w:type="spellEnd"/>
            <w:r w:rsidRPr="00D86C13">
              <w:rPr>
                <w:rFonts w:ascii="GHEA Grapalat" w:hAnsi="GHEA Grapalat"/>
                <w:sz w:val="20"/>
                <w:szCs w:val="20"/>
                <w:lang w:val="af-ZA"/>
              </w:rPr>
              <w:t>5</w:t>
            </w:r>
            <w:r>
              <w:rPr>
                <w:rFonts w:ascii="Inherit" w:hAnsi="Inherit" w:cs="Calibri"/>
                <w:color w:val="222222"/>
              </w:rPr>
              <w:t xml:space="preserve"> мг</w:t>
            </w:r>
            <w:r w:rsidR="008955EA">
              <w:rPr>
                <w:rFonts w:asciiTheme="minorHAnsi" w:hAnsiTheme="minorHAnsi" w:cs="Calibri"/>
                <w:color w:val="222222"/>
                <w:lang w:val="en-US"/>
              </w:rPr>
              <w:t xml:space="preserve"> </w:t>
            </w:r>
            <w:proofErr w:type="spellStart"/>
            <w:proofErr w:type="gramStart"/>
            <w:r w:rsidR="008955EA" w:rsidRPr="008955EA">
              <w:rPr>
                <w:rFonts w:asciiTheme="minorHAnsi" w:hAnsiTheme="minorHAnsi" w:cs="Calibri"/>
                <w:color w:val="222222"/>
                <w:lang w:val="en-US"/>
              </w:rPr>
              <w:t>таб</w:t>
            </w:r>
            <w:proofErr w:type="spellEnd"/>
            <w:proofErr w:type="gram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24</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8955EA">
            <w:pPr>
              <w:rPr>
                <w:rFonts w:ascii="GHEA Grapalat" w:hAnsi="GHEA Grapalat" w:cs="Calibri"/>
                <w:color w:val="000000"/>
              </w:rPr>
            </w:pPr>
            <w:proofErr w:type="spellStart"/>
            <w:r>
              <w:rPr>
                <w:color w:val="000000"/>
              </w:rPr>
              <w:t>Бисопролол</w:t>
            </w:r>
            <w:proofErr w:type="spellEnd"/>
            <w:r>
              <w:rPr>
                <w:color w:val="000000"/>
              </w:rPr>
              <w:t xml:space="preserve"> + </w:t>
            </w:r>
            <w:proofErr w:type="spellStart"/>
            <w:r>
              <w:rPr>
                <w:color w:val="000000"/>
              </w:rPr>
              <w:t>амлодипин</w:t>
            </w:r>
            <w:proofErr w:type="spellEnd"/>
            <w:r>
              <w:rPr>
                <w:color w:val="000000"/>
              </w:rPr>
              <w:t xml:space="preserve"> 5 мг + 10 мг</w:t>
            </w:r>
            <w:r w:rsidR="008955EA" w:rsidRPr="008955EA">
              <w:rPr>
                <w:color w:val="000000"/>
              </w:rPr>
              <w:t xml:space="preserve"> </w:t>
            </w:r>
            <w:proofErr w:type="spellStart"/>
            <w:proofErr w:type="gramStart"/>
            <w:r w:rsidR="008955EA" w:rsidRPr="008955EA">
              <w:rPr>
                <w:color w:val="000000"/>
              </w:rPr>
              <w:t>таб</w:t>
            </w:r>
            <w:proofErr w:type="spellEnd"/>
            <w:proofErr w:type="gramEnd"/>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25</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8955EA">
            <w:pPr>
              <w:rPr>
                <w:rFonts w:ascii="GHEA Grapalat" w:hAnsi="GHEA Grapalat" w:cs="Calibri"/>
                <w:color w:val="000000"/>
              </w:rPr>
            </w:pPr>
            <w:proofErr w:type="spellStart"/>
            <w:r>
              <w:rPr>
                <w:color w:val="000000"/>
              </w:rPr>
              <w:t>Бисопролол</w:t>
            </w:r>
            <w:proofErr w:type="spellEnd"/>
            <w:r>
              <w:rPr>
                <w:color w:val="000000"/>
              </w:rPr>
              <w:t xml:space="preserve"> + </w:t>
            </w:r>
            <w:proofErr w:type="spellStart"/>
            <w:r>
              <w:rPr>
                <w:color w:val="000000"/>
              </w:rPr>
              <w:t>амлодипин</w:t>
            </w:r>
            <w:proofErr w:type="spellEnd"/>
            <w:r>
              <w:rPr>
                <w:color w:val="000000"/>
              </w:rPr>
              <w:t xml:space="preserve"> </w:t>
            </w:r>
            <w:r w:rsidRPr="00DF4FB1">
              <w:rPr>
                <w:color w:val="000000"/>
              </w:rPr>
              <w:t xml:space="preserve">10 </w:t>
            </w:r>
            <w:r>
              <w:rPr>
                <w:color w:val="000000"/>
              </w:rPr>
              <w:t xml:space="preserve">мг + </w:t>
            </w:r>
            <w:r w:rsidRPr="002D2CC1">
              <w:rPr>
                <w:color w:val="000000"/>
              </w:rPr>
              <w:t>5</w:t>
            </w:r>
            <w:r>
              <w:rPr>
                <w:color w:val="000000"/>
              </w:rPr>
              <w:t xml:space="preserve"> мг</w:t>
            </w:r>
            <w:r w:rsidR="008955EA" w:rsidRPr="008955EA">
              <w:rPr>
                <w:color w:val="000000"/>
              </w:rPr>
              <w:t xml:space="preserve"> </w:t>
            </w:r>
            <w:proofErr w:type="spellStart"/>
            <w:proofErr w:type="gramStart"/>
            <w:r w:rsidR="008955EA" w:rsidRPr="008955EA">
              <w:rPr>
                <w:color w:val="000000"/>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8955EA">
            <w:pPr>
              <w:rPr>
                <w:color w:val="000000"/>
              </w:rPr>
            </w:pPr>
            <w:r>
              <w:rPr>
                <w:color w:val="000000"/>
              </w:rPr>
              <w:t> </w:t>
            </w:r>
            <w:proofErr w:type="spellStart"/>
            <w:r>
              <w:rPr>
                <w:color w:val="000000"/>
              </w:rPr>
              <w:t>Бисопролол</w:t>
            </w:r>
            <w:proofErr w:type="spellEnd"/>
            <w:r>
              <w:rPr>
                <w:color w:val="000000"/>
              </w:rPr>
              <w:t xml:space="preserve"> + </w:t>
            </w:r>
            <w:r w:rsidR="00D009FE">
              <w:rPr>
                <w:color w:val="000000"/>
              </w:rPr>
              <w:t xml:space="preserve"> </w:t>
            </w:r>
            <w:proofErr w:type="spellStart"/>
            <w:r w:rsidR="00D009FE">
              <w:rPr>
                <w:color w:val="000000"/>
              </w:rPr>
              <w:t>периндоприла</w:t>
            </w:r>
            <w:proofErr w:type="spellEnd"/>
            <w:r w:rsidR="00D009FE">
              <w:rPr>
                <w:color w:val="000000"/>
              </w:rPr>
              <w:t xml:space="preserve">, 5 мг + </w:t>
            </w:r>
            <w:r w:rsidR="00D009FE" w:rsidRPr="00DF4FB1">
              <w:rPr>
                <w:color w:val="000000"/>
              </w:rPr>
              <w:t xml:space="preserve">10 </w:t>
            </w:r>
            <w:r w:rsidR="00D009FE">
              <w:rPr>
                <w:color w:val="000000"/>
              </w:rPr>
              <w:t>мг</w:t>
            </w:r>
            <w:r w:rsidRPr="008955EA">
              <w:rPr>
                <w:color w:val="000000"/>
              </w:rPr>
              <w:t xml:space="preserve">  </w:t>
            </w:r>
            <w:proofErr w:type="spellStart"/>
            <w:proofErr w:type="gramStart"/>
            <w:r w:rsidRPr="008955EA">
              <w:rPr>
                <w:color w:val="000000"/>
              </w:rPr>
              <w:t>таб</w:t>
            </w:r>
            <w:proofErr w:type="spellEnd"/>
            <w:proofErr w:type="gramEnd"/>
            <w:r w:rsidRPr="008955EA">
              <w:rPr>
                <w:color w:val="000000"/>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27</w:t>
            </w:r>
          </w:p>
        </w:tc>
        <w:tc>
          <w:tcPr>
            <w:tcW w:w="7704" w:type="dxa"/>
            <w:tcBorders>
              <w:top w:val="single" w:sz="4" w:space="0" w:color="auto"/>
              <w:left w:val="single" w:sz="4" w:space="0" w:color="auto"/>
              <w:bottom w:val="single" w:sz="4" w:space="0" w:color="auto"/>
              <w:right w:val="single" w:sz="4" w:space="0" w:color="auto"/>
            </w:tcBorders>
          </w:tcPr>
          <w:p w:rsidR="00D009FE" w:rsidRDefault="00D009FE" w:rsidP="008955EA">
            <w:pPr>
              <w:rPr>
                <w:color w:val="000000"/>
              </w:rPr>
            </w:pPr>
            <w:r>
              <w:rPr>
                <w:color w:val="000000"/>
              </w:rPr>
              <w:t> </w:t>
            </w:r>
            <w:proofErr w:type="spellStart"/>
            <w:r>
              <w:rPr>
                <w:color w:val="000000"/>
              </w:rPr>
              <w:t>Бисопролол</w:t>
            </w:r>
            <w:proofErr w:type="spellEnd"/>
            <w:r>
              <w:rPr>
                <w:color w:val="000000"/>
              </w:rPr>
              <w:t xml:space="preserve"> + периндоприла,</w:t>
            </w:r>
            <w:r w:rsidRPr="00DF4FB1">
              <w:rPr>
                <w:color w:val="000000"/>
              </w:rPr>
              <w:t>10</w:t>
            </w:r>
            <w:r>
              <w:rPr>
                <w:color w:val="000000"/>
              </w:rPr>
              <w:t xml:space="preserve"> мг + 10 мг</w:t>
            </w:r>
            <w:r w:rsidR="008955EA" w:rsidRPr="008955EA">
              <w:rPr>
                <w:color w:val="000000"/>
              </w:rPr>
              <w:t xml:space="preserve"> </w:t>
            </w:r>
            <w:proofErr w:type="spellStart"/>
            <w:proofErr w:type="gramStart"/>
            <w:r w:rsidR="008955EA" w:rsidRPr="008955EA">
              <w:rPr>
                <w:color w:val="000000"/>
              </w:rPr>
              <w:t>таб</w:t>
            </w:r>
            <w:proofErr w:type="spellEnd"/>
            <w:proofErr w:type="gram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28</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8955EA">
            <w:pPr>
              <w:rPr>
                <w:rFonts w:ascii="GHEA Grapalat" w:hAnsi="GHEA Grapalat" w:cs="Calibri"/>
                <w:color w:val="000000"/>
                <w:lang w:val="en-US"/>
              </w:rPr>
            </w:pPr>
            <w:proofErr w:type="spellStart"/>
            <w:r>
              <w:rPr>
                <w:rFonts w:ascii="GHEA Grapalat" w:hAnsi="GHEA Grapalat" w:cs="Calibri"/>
                <w:color w:val="000000"/>
              </w:rPr>
              <w:t>Глицерил</w:t>
            </w:r>
            <w:proofErr w:type="spellEnd"/>
            <w:r w:rsidR="008955EA">
              <w:rPr>
                <w:rFonts w:ascii="GHEA Grapalat" w:hAnsi="GHEA Grapalat" w:cs="Calibri"/>
                <w:color w:val="000000"/>
                <w:lang w:val="en-US"/>
              </w:rPr>
              <w:t xml:space="preserve"> </w:t>
            </w:r>
            <w:proofErr w:type="spellStart"/>
            <w:r>
              <w:rPr>
                <w:rFonts w:ascii="GHEA Grapalat" w:hAnsi="GHEA Grapalat" w:cs="Calibri"/>
                <w:color w:val="000000"/>
              </w:rPr>
              <w:t>тринитрат</w:t>
            </w:r>
            <w:proofErr w:type="spellEnd"/>
            <w:r>
              <w:rPr>
                <w:rFonts w:ascii="GHEA Grapalat" w:hAnsi="GHEA Grapalat" w:cs="Calibri"/>
                <w:color w:val="000000"/>
              </w:rPr>
              <w:t xml:space="preserve"> 0,5 мг</w:t>
            </w:r>
            <w:r w:rsidR="008955EA">
              <w:rPr>
                <w:rFonts w:ascii="GHEA Grapalat" w:hAnsi="GHEA Grapalat" w:cs="Calibri"/>
                <w:color w:val="000000"/>
                <w:lang w:val="en-US"/>
              </w:rPr>
              <w:t xml:space="preserve"> </w:t>
            </w:r>
            <w:proofErr w:type="spellStart"/>
            <w:proofErr w:type="gramStart"/>
            <w:r w:rsidR="008955EA" w:rsidRPr="008955EA">
              <w:rPr>
                <w:rFonts w:ascii="GHEA Grapalat" w:hAnsi="GHEA Grapalat" w:cs="Calibri"/>
                <w:color w:val="000000"/>
                <w:lang w:val="en-US"/>
              </w:rPr>
              <w:t>таб</w:t>
            </w:r>
            <w:proofErr w:type="spellEnd"/>
            <w:proofErr w:type="gramEnd"/>
            <w:r w:rsidR="008955EA">
              <w:rPr>
                <w:rFonts w:ascii="GHEA Grapalat" w:hAnsi="GHEA Grapalat" w:cs="Calibri"/>
                <w:color w:val="000000"/>
                <w:lang w:val="en-US"/>
              </w:rPr>
              <w:t xml:space="preserve"> </w:t>
            </w:r>
          </w:p>
        </w:tc>
      </w:tr>
      <w:tr w:rsidR="00D009FE"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29</w:t>
            </w:r>
          </w:p>
        </w:tc>
        <w:tc>
          <w:tcPr>
            <w:tcW w:w="7704" w:type="dxa"/>
            <w:tcBorders>
              <w:top w:val="single" w:sz="4" w:space="0" w:color="auto"/>
              <w:left w:val="single" w:sz="4" w:space="0" w:color="auto"/>
              <w:bottom w:val="single" w:sz="4" w:space="0" w:color="auto"/>
              <w:right w:val="single" w:sz="4" w:space="0" w:color="auto"/>
            </w:tcBorders>
            <w:vAlign w:val="bottom"/>
          </w:tcPr>
          <w:p w:rsidR="00D009FE" w:rsidRPr="002D2CC1" w:rsidRDefault="00D009FE" w:rsidP="008955EA">
            <w:pPr>
              <w:rPr>
                <w:rFonts w:asciiTheme="minorHAnsi" w:hAnsiTheme="minorHAnsi" w:cs="Calibri"/>
                <w:color w:val="000000"/>
                <w:sz w:val="22"/>
                <w:szCs w:val="22"/>
              </w:rPr>
            </w:pPr>
            <w:proofErr w:type="spellStart"/>
            <w:r>
              <w:rPr>
                <w:rFonts w:ascii="GHEA Grapalat" w:hAnsi="GHEA Grapalat" w:cs="Calibri"/>
                <w:color w:val="000000"/>
              </w:rPr>
              <w:t>Глицерил</w:t>
            </w:r>
            <w:proofErr w:type="spellEnd"/>
            <w:r w:rsidR="008955EA" w:rsidRPr="008955EA">
              <w:rPr>
                <w:rFonts w:ascii="GHEA Grapalat" w:hAnsi="GHEA Grapalat" w:cs="Calibri"/>
                <w:color w:val="000000"/>
              </w:rPr>
              <w:t xml:space="preserve"> </w:t>
            </w:r>
            <w:r w:rsidR="008955EA">
              <w:rPr>
                <w:rFonts w:ascii="GHEA Grapalat" w:hAnsi="GHEA Grapalat" w:cs="Calibri"/>
                <w:color w:val="000000"/>
                <w:lang w:val="en-US"/>
              </w:rPr>
              <w:t xml:space="preserve"> </w:t>
            </w:r>
            <w:r w:rsidRPr="00DF4FB1">
              <w:rPr>
                <w:rFonts w:ascii="GHEA Grapalat" w:hAnsi="GHEA Grapalat" w:cs="Calibri"/>
                <w:color w:val="000000"/>
              </w:rPr>
              <w:t>1</w:t>
            </w:r>
            <w:r w:rsidR="008955EA">
              <w:rPr>
                <w:rFonts w:ascii="GHEA Grapalat" w:hAnsi="GHEA Grapalat" w:cs="Calibri"/>
                <w:color w:val="000000"/>
                <w:lang w:val="en-US"/>
              </w:rPr>
              <w:t xml:space="preserve"> </w:t>
            </w:r>
            <w:r>
              <w:rPr>
                <w:rFonts w:ascii="GHEA Grapalat" w:hAnsi="GHEA Grapalat" w:cs="Calibri"/>
                <w:color w:val="000000"/>
              </w:rPr>
              <w:t>г</w:t>
            </w:r>
            <w:r w:rsidR="008955EA" w:rsidRPr="008955EA">
              <w:rPr>
                <w:rFonts w:ascii="GHEA Grapalat" w:hAnsi="GHEA Grapalat" w:cs="Calibri"/>
                <w:color w:val="000000"/>
              </w:rPr>
              <w:t xml:space="preserve"> </w:t>
            </w:r>
            <w:r w:rsidRPr="002D2CC1">
              <w:rPr>
                <w:rFonts w:asciiTheme="minorHAnsi" w:hAnsiTheme="minorHAnsi" w:cs="Calibri"/>
                <w:color w:val="000000"/>
              </w:rPr>
              <w:t>свечи</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30</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8955EA" w:rsidP="00D009FE">
            <w:pPr>
              <w:rPr>
                <w:rFonts w:ascii="GHEA Grapalat" w:hAnsi="GHEA Grapalat" w:cs="Calibri"/>
                <w:color w:val="000000"/>
                <w:lang w:val="en-US"/>
              </w:rPr>
            </w:pPr>
            <w:proofErr w:type="spellStart"/>
            <w:r>
              <w:rPr>
                <w:rFonts w:ascii="GHEA Grapalat" w:hAnsi="GHEA Grapalat" w:cs="Calibri"/>
                <w:color w:val="000000"/>
              </w:rPr>
              <w:t>Диклофенак</w:t>
            </w:r>
            <w:proofErr w:type="spellEnd"/>
            <w:r>
              <w:rPr>
                <w:rFonts w:ascii="GHEA Grapalat" w:hAnsi="GHEA Grapalat" w:cs="Calibri"/>
                <w:color w:val="000000"/>
              </w:rPr>
              <w:t xml:space="preserve"> 50 мг </w:t>
            </w:r>
            <w:r w:rsidR="00D009FE">
              <w:rPr>
                <w:rFonts w:ascii="GHEA Grapalat" w:hAnsi="GHEA Grapalat" w:cs="Calibri"/>
                <w:color w:val="000000"/>
              </w:rPr>
              <w:t xml:space="preserve"> </w:t>
            </w:r>
            <w:proofErr w:type="spellStart"/>
            <w:proofErr w:type="gramStart"/>
            <w:r w:rsidR="00D009FE">
              <w:rPr>
                <w:rFonts w:ascii="GHEA Grapalat" w:hAnsi="GHEA Grapalat" w:cs="Calibri"/>
                <w:color w:val="000000"/>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31</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Default="00D009FE" w:rsidP="00D009FE">
            <w:pPr>
              <w:rPr>
                <w:rFonts w:ascii="GHEA Grapalat" w:hAnsi="GHEA Grapalat" w:cs="Calibri"/>
                <w:color w:val="000000"/>
              </w:rPr>
            </w:pPr>
            <w:proofErr w:type="spellStart"/>
            <w:r>
              <w:rPr>
                <w:rFonts w:ascii="GHEA Grapalat" w:hAnsi="GHEA Grapalat" w:cs="Calibri"/>
                <w:color w:val="000000"/>
              </w:rPr>
              <w:t>Диклофенак</w:t>
            </w:r>
            <w:proofErr w:type="spellEnd"/>
            <w:r>
              <w:rPr>
                <w:rFonts w:ascii="GHEA Grapalat" w:hAnsi="GHEA Grapalat" w:cs="Calibri"/>
                <w:color w:val="000000"/>
              </w:rPr>
              <w:t xml:space="preserve"> 25 мг / мл ампулы</w:t>
            </w:r>
          </w:p>
        </w:tc>
      </w:tr>
      <w:tr w:rsidR="00D009FE"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color w:val="000000"/>
              </w:rPr>
            </w:pPr>
            <w:proofErr w:type="spellStart"/>
            <w:r>
              <w:rPr>
                <w:rFonts w:ascii="GHEA Grapalat" w:hAnsi="GHEA Grapalat" w:cs="Calibri"/>
                <w:color w:val="000000"/>
              </w:rPr>
              <w:t>Дексаметазон</w:t>
            </w:r>
            <w:proofErr w:type="spellEnd"/>
            <w:r>
              <w:rPr>
                <w:rFonts w:ascii="GHEA Grapalat" w:hAnsi="GHEA Grapalat" w:cs="Calibri"/>
                <w:color w:val="000000"/>
              </w:rPr>
              <w:t xml:space="preserve"> для инъекций 4 мг / мл</w:t>
            </w:r>
            <w:r w:rsidR="008955EA" w:rsidRPr="008955EA">
              <w:rPr>
                <w:rFonts w:ascii="GHEA Grapalat" w:hAnsi="GHEA Grapalat" w:cs="Calibri"/>
                <w:color w:val="000000"/>
              </w:rPr>
              <w:t xml:space="preserve"> </w:t>
            </w:r>
            <w:proofErr w:type="spellStart"/>
            <w:r w:rsidR="008955EA" w:rsidRPr="008955EA">
              <w:rPr>
                <w:rFonts w:ascii="GHEA Grapalat" w:hAnsi="GHEA Grapalat" w:cs="Calibri"/>
                <w:color w:val="000000"/>
              </w:rPr>
              <w:t>амп</w:t>
            </w:r>
            <w:proofErr w:type="spellEnd"/>
          </w:p>
        </w:tc>
      </w:tr>
      <w:tr w:rsidR="00D009FE"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color w:val="000000"/>
              </w:rPr>
            </w:pPr>
            <w:r>
              <w:rPr>
                <w:rFonts w:ascii="GHEA Grapalat" w:hAnsi="GHEA Grapalat" w:cs="Calibri"/>
                <w:color w:val="000000"/>
              </w:rPr>
              <w:t>Димедрол раствор для инъекций 10 мг / мл</w:t>
            </w:r>
            <w:r w:rsidR="008955EA" w:rsidRPr="008955EA">
              <w:rPr>
                <w:rFonts w:ascii="GHEA Grapalat" w:hAnsi="GHEA Grapalat" w:cs="Calibri"/>
                <w:color w:val="000000"/>
              </w:rPr>
              <w:t xml:space="preserve"> </w:t>
            </w:r>
            <w:proofErr w:type="spellStart"/>
            <w:r w:rsidR="008955EA" w:rsidRPr="008955EA">
              <w:rPr>
                <w:rFonts w:ascii="GHEA Grapalat" w:hAnsi="GHEA Grapalat" w:cs="Calibri"/>
                <w:color w:val="000000"/>
              </w:rPr>
              <w:t>амп</w:t>
            </w:r>
            <w:proofErr w:type="spellEnd"/>
          </w:p>
        </w:tc>
      </w:tr>
      <w:tr w:rsidR="00D009FE"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color w:val="000000"/>
                <w:lang w:val="en-US"/>
              </w:rPr>
            </w:pPr>
            <w:proofErr w:type="spellStart"/>
            <w:r>
              <w:rPr>
                <w:rFonts w:ascii="GHEA Grapalat" w:hAnsi="GHEA Grapalat" w:cs="Calibri"/>
                <w:color w:val="000000"/>
              </w:rPr>
              <w:t>Доксициклин</w:t>
            </w:r>
            <w:proofErr w:type="spellEnd"/>
            <w:r>
              <w:rPr>
                <w:rFonts w:ascii="GHEA Grapalat" w:hAnsi="GHEA Grapalat" w:cs="Calibri"/>
                <w:color w:val="000000"/>
              </w:rPr>
              <w:t xml:space="preserve"> 100 мг кап</w:t>
            </w:r>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rPr>
                <w:rFonts w:ascii="GHEA Grapalat" w:hAnsi="GHEA Grapalat" w:cs="Calibri"/>
                <w:color w:val="000000"/>
              </w:rPr>
              <w:t>Дигоксин</w:t>
            </w:r>
            <w:proofErr w:type="spellEnd"/>
            <w:r>
              <w:rPr>
                <w:rFonts w:ascii="GHEA Grapalat" w:hAnsi="GHEA Grapalat" w:cs="Calibri"/>
                <w:color w:val="000000"/>
              </w:rPr>
              <w:t xml:space="preserve"> </w:t>
            </w:r>
            <w:r w:rsidR="00D009FE" w:rsidRPr="00FD48B3">
              <w:rPr>
                <w:rFonts w:ascii="GHEA Grapalat" w:hAnsi="GHEA Grapalat" w:cs="Calibri"/>
                <w:color w:val="000000"/>
              </w:rPr>
              <w:t xml:space="preserve"> </w:t>
            </w:r>
            <w:r w:rsidR="00D009FE">
              <w:rPr>
                <w:rFonts w:asciiTheme="minorHAnsi" w:hAnsiTheme="minorHAnsi" w:cs="Calibri"/>
                <w:color w:val="000000"/>
                <w:lang w:val="hy-AM"/>
              </w:rPr>
              <w:t>250</w:t>
            </w:r>
            <w:r w:rsidR="00D009FE" w:rsidRPr="00FD48B3">
              <w:rPr>
                <w:rFonts w:ascii="GHEA Grapalat" w:hAnsi="GHEA Grapalat" w:cs="Calibri"/>
                <w:color w:val="000000"/>
              </w:rPr>
              <w:t xml:space="preserve"> м</w:t>
            </w:r>
            <w:r w:rsidR="00D009FE">
              <w:rPr>
                <w:rFonts w:ascii="GHEA Grapalat" w:hAnsi="GHEA Grapalat" w:cs="Calibri"/>
                <w:color w:val="000000"/>
              </w:rPr>
              <w:t>к</w:t>
            </w:r>
            <w:r w:rsidR="00D009FE" w:rsidRPr="00FD48B3">
              <w:rPr>
                <w:rFonts w:ascii="GHEA Grapalat" w:hAnsi="GHEA Grapalat" w:cs="Calibri"/>
                <w:color w:val="000000"/>
              </w:rPr>
              <w:t>г</w:t>
            </w:r>
            <w:r>
              <w:rPr>
                <w:rFonts w:ascii="GHEA Grapalat" w:hAnsi="GHEA Grapalat" w:cs="Calibri"/>
                <w:color w:val="000000"/>
                <w:lang w:val="en-US"/>
              </w:rPr>
              <w:t xml:space="preserve"> </w:t>
            </w:r>
            <w:proofErr w:type="spellStart"/>
            <w:proofErr w:type="gramStart"/>
            <w:r w:rsidRPr="008955EA">
              <w:rPr>
                <w:rFonts w:ascii="GHEA Grapalat" w:hAnsi="GHEA Grapalat" w:cs="Calibri"/>
                <w:color w:val="000000"/>
                <w:lang w:val="en-US"/>
              </w:rPr>
              <w:t>таб</w:t>
            </w:r>
            <w:proofErr w:type="spellEnd"/>
            <w:proofErr w:type="gramEnd"/>
          </w:p>
        </w:tc>
      </w:tr>
      <w:tr w:rsidR="00D009FE"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FD48B3">
              <w:rPr>
                <w:rFonts w:ascii="GHEA Grapalat" w:hAnsi="GHEA Grapalat" w:cs="Calibri"/>
                <w:color w:val="000000"/>
              </w:rPr>
              <w:t>Дигоксин</w:t>
            </w:r>
            <w:proofErr w:type="spellEnd"/>
            <w:r w:rsidRPr="00FD48B3">
              <w:rPr>
                <w:rFonts w:ascii="GHEA Grapalat" w:hAnsi="GHEA Grapalat" w:cs="Calibri"/>
                <w:color w:val="000000"/>
              </w:rPr>
              <w:t xml:space="preserve"> </w:t>
            </w:r>
            <w:r>
              <w:rPr>
                <w:rFonts w:asciiTheme="minorHAnsi" w:hAnsiTheme="minorHAnsi" w:cs="Calibri"/>
                <w:color w:val="000000"/>
                <w:lang w:val="hy-AM"/>
              </w:rPr>
              <w:t>250</w:t>
            </w:r>
            <w:r w:rsidRPr="00FD48B3">
              <w:rPr>
                <w:rFonts w:ascii="GHEA Grapalat" w:hAnsi="GHEA Grapalat" w:cs="Calibri"/>
                <w:color w:val="000000"/>
              </w:rPr>
              <w:t xml:space="preserve"> м</w:t>
            </w:r>
            <w:r>
              <w:rPr>
                <w:rFonts w:ascii="GHEA Grapalat" w:hAnsi="GHEA Grapalat" w:cs="Calibri"/>
                <w:color w:val="000000"/>
              </w:rPr>
              <w:t>к</w:t>
            </w:r>
            <w:r w:rsidRPr="00FD48B3">
              <w:rPr>
                <w:rFonts w:ascii="GHEA Grapalat" w:hAnsi="GHEA Grapalat" w:cs="Calibri"/>
                <w:color w:val="000000"/>
              </w:rPr>
              <w:t>г</w:t>
            </w:r>
            <w:r>
              <w:rPr>
                <w:rFonts w:ascii="GHEA Grapalat" w:hAnsi="GHEA Grapalat" w:cs="Calibri"/>
                <w:color w:val="000000"/>
              </w:rPr>
              <w:t>/ мл</w:t>
            </w:r>
            <w:r w:rsidR="008955EA">
              <w:rPr>
                <w:rFonts w:ascii="GHEA Grapalat" w:hAnsi="GHEA Grapalat" w:cs="Calibri"/>
                <w:color w:val="000000"/>
                <w:lang w:val="en-US"/>
              </w:rPr>
              <w:t xml:space="preserve"> </w:t>
            </w:r>
            <w:proofErr w:type="spellStart"/>
            <w:r w:rsidR="008955EA">
              <w:rPr>
                <w:rFonts w:ascii="GHEA Grapalat" w:hAnsi="GHEA Grapalat" w:cs="Calibri"/>
                <w:color w:val="000000"/>
                <w:lang w:val="en-US"/>
              </w:rPr>
              <w:t>амп</w:t>
            </w:r>
            <w:proofErr w:type="spellEnd"/>
          </w:p>
        </w:tc>
      </w:tr>
      <w:tr w:rsidR="00D009FE"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37</w:t>
            </w:r>
          </w:p>
        </w:tc>
        <w:tc>
          <w:tcPr>
            <w:tcW w:w="7704" w:type="dxa"/>
            <w:tcBorders>
              <w:top w:val="single" w:sz="4" w:space="0" w:color="auto"/>
              <w:left w:val="single" w:sz="4" w:space="0" w:color="auto"/>
              <w:bottom w:val="single" w:sz="4" w:space="0" w:color="auto"/>
              <w:right w:val="single" w:sz="4" w:space="0" w:color="auto"/>
            </w:tcBorders>
            <w:vAlign w:val="center"/>
          </w:tcPr>
          <w:p w:rsidR="00D009FE" w:rsidRPr="008955EA" w:rsidRDefault="00D009FE" w:rsidP="00D009FE">
            <w:pPr>
              <w:rPr>
                <w:rFonts w:ascii="GHEA Grapalat" w:hAnsi="GHEA Grapalat" w:cs="Calibri"/>
                <w:color w:val="000000"/>
                <w:lang w:val="en-US"/>
              </w:rPr>
            </w:pPr>
            <w:proofErr w:type="spellStart"/>
            <w:r>
              <w:rPr>
                <w:rFonts w:ascii="GHEA Grapalat" w:hAnsi="GHEA Grapalat" w:cs="Calibri"/>
                <w:color w:val="000000"/>
              </w:rPr>
              <w:t>Дексаметазон</w:t>
            </w:r>
            <w:proofErr w:type="spellEnd"/>
            <w:r>
              <w:rPr>
                <w:rFonts w:ascii="GHEA Grapalat" w:hAnsi="GHEA Grapalat" w:cs="Calibri"/>
                <w:color w:val="000000"/>
              </w:rPr>
              <w:t xml:space="preserve"> Глазные капли 0,1%</w:t>
            </w:r>
            <w:r w:rsidR="008955EA">
              <w:rPr>
                <w:rFonts w:ascii="GHEA Grapalat" w:hAnsi="GHEA Grapalat" w:cs="Calibri"/>
                <w:color w:val="000000"/>
                <w:lang w:val="en-US"/>
              </w:rPr>
              <w:t xml:space="preserve"> </w:t>
            </w:r>
            <w:proofErr w:type="spellStart"/>
            <w:r w:rsidR="008955EA">
              <w:rPr>
                <w:rFonts w:ascii="GHEA Grapalat" w:hAnsi="GHEA Grapalat" w:cs="Calibri"/>
                <w:color w:val="000000"/>
                <w:lang w:val="en-US"/>
              </w:rPr>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t>Д</w:t>
            </w:r>
            <w:r w:rsidRPr="0031002F">
              <w:t>екстроза</w:t>
            </w:r>
            <w:r>
              <w:rPr>
                <w:rFonts w:ascii="GHEA Grapalat" w:hAnsi="GHEA Grapalat"/>
                <w:sz w:val="20"/>
                <w:szCs w:val="20"/>
              </w:rPr>
              <w:t>5%</w:t>
            </w:r>
            <w:r w:rsidR="008955EA">
              <w:rPr>
                <w:rFonts w:ascii="GHEA Grapalat" w:hAnsi="GHEA Grapalat"/>
                <w:sz w:val="20"/>
                <w:szCs w:val="20"/>
                <w:lang w:val="en-US"/>
              </w:rPr>
              <w:t xml:space="preserve"> </w:t>
            </w:r>
            <w:proofErr w:type="spellStart"/>
            <w:r w:rsidR="008955EA">
              <w:rPr>
                <w:rFonts w:ascii="GHEA Grapalat" w:hAnsi="GHEA Grapalat"/>
                <w:sz w:val="20"/>
                <w:szCs w:val="20"/>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39</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t>Д</w:t>
            </w:r>
            <w:r w:rsidRPr="0031002F">
              <w:t>екстроза</w:t>
            </w:r>
            <w:r>
              <w:rPr>
                <w:rFonts w:ascii="GHEA Grapalat" w:hAnsi="GHEA Grapalat"/>
                <w:sz w:val="20"/>
                <w:szCs w:val="20"/>
              </w:rPr>
              <w:t>40%</w:t>
            </w:r>
            <w:r w:rsidR="008955EA">
              <w:rPr>
                <w:rFonts w:ascii="GHEA Grapalat" w:hAnsi="GHEA Grapalat"/>
                <w:sz w:val="20"/>
                <w:szCs w:val="20"/>
                <w:lang w:val="en-US"/>
              </w:rPr>
              <w:t xml:space="preserve"> </w:t>
            </w:r>
            <w:proofErr w:type="spellStart"/>
            <w:r w:rsidR="008955EA">
              <w:rPr>
                <w:rFonts w:ascii="GHEA Grapalat" w:hAnsi="GHEA Grapalat"/>
                <w:sz w:val="20"/>
                <w:szCs w:val="20"/>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40</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EC676D">
              <w:t>Диосмин</w:t>
            </w:r>
            <w:proofErr w:type="spellEnd"/>
            <w:r w:rsidRPr="00EC676D">
              <w:t xml:space="preserve">+ </w:t>
            </w:r>
            <w:proofErr w:type="spellStart"/>
            <w:r w:rsidRPr="00EC676D">
              <w:t>гесперидин</w:t>
            </w:r>
            <w:proofErr w:type="spellEnd"/>
            <w:r w:rsidRPr="00EC676D">
              <w:t xml:space="preserve"> 450 мл /50 мг </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41</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EC676D">
              <w:t>Дротаверин</w:t>
            </w:r>
            <w:proofErr w:type="spellEnd"/>
            <w:r w:rsidRPr="00EC676D">
              <w:t xml:space="preserve"> 20 мг / мл  раствор для инъекций</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EC676D">
              <w:t>Дротаверин</w:t>
            </w:r>
            <w:proofErr w:type="spellEnd"/>
            <w:r w:rsidRPr="00EC676D">
              <w:t xml:space="preserve"> 40 мг</w:t>
            </w:r>
            <w:r w:rsidR="008955EA">
              <w:rPr>
                <w:lang w:val="en-US"/>
              </w:rPr>
              <w:t xml:space="preserve"> </w:t>
            </w:r>
            <w:proofErr w:type="spellStart"/>
            <w:proofErr w:type="gramStart"/>
            <w:r w:rsidR="008955EA" w:rsidRPr="008955EA">
              <w:rPr>
                <w:lang w:val="en-US"/>
              </w:rPr>
              <w:t>таб</w:t>
            </w:r>
            <w:proofErr w:type="spellEnd"/>
            <w:proofErr w:type="gramEnd"/>
            <w:r w:rsidR="008955EA">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proofErr w:type="spellStart"/>
            <w:r w:rsidRPr="00EC676D">
              <w:t>Дилтиазем</w:t>
            </w:r>
            <w:proofErr w:type="spellEnd"/>
            <w:r w:rsidRPr="00EC676D">
              <w:t xml:space="preserve"> 90 мг</w:t>
            </w:r>
            <w:r w:rsidR="008955EA">
              <w:rPr>
                <w:lang w:val="en-US"/>
              </w:rPr>
              <w:t xml:space="preserve"> </w:t>
            </w:r>
            <w:proofErr w:type="spellStart"/>
            <w:proofErr w:type="gramStart"/>
            <w:r w:rsidR="008955EA" w:rsidRPr="008955EA">
              <w:rPr>
                <w:lang w:val="en-US"/>
              </w:rPr>
              <w:t>таб</w:t>
            </w:r>
            <w:proofErr w:type="spellEnd"/>
            <w:proofErr w:type="gramEnd"/>
            <w:r w:rsidR="008955EA">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EC676D">
              <w:t>Железосодержащий раствор для внутреннего применения, 50 мг / 5мл</w:t>
            </w:r>
            <w:r w:rsidR="008955EA" w:rsidRPr="008955EA">
              <w:t xml:space="preserve"> </w:t>
            </w:r>
            <w:proofErr w:type="spellStart"/>
            <w:r w:rsidR="008955EA" w:rsidRPr="008955EA">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rsidRPr="00EC676D">
              <w:t xml:space="preserve">Железосодержащий таблетка 100 мг </w:t>
            </w:r>
            <w:r w:rsidR="008955EA">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EC676D">
              <w:t>Железосодержащий раствор для в</w:t>
            </w:r>
            <w:r w:rsidR="008955EA">
              <w:t xml:space="preserve">нутреннего применения, 50 мг / </w:t>
            </w:r>
            <w:r w:rsidR="008955EA" w:rsidRPr="008955EA">
              <w:t xml:space="preserve">1 </w:t>
            </w:r>
            <w:r w:rsidRPr="00EC676D">
              <w:t>мл</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47</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EC676D">
              <w:t>Эналаприл</w:t>
            </w:r>
            <w:proofErr w:type="spellEnd"/>
            <w:r w:rsidRPr="00EC676D">
              <w:t xml:space="preserve"> + </w:t>
            </w:r>
            <w:proofErr w:type="spellStart"/>
            <w:r w:rsidRPr="00EC676D">
              <w:t>гидрохлоротиазид</w:t>
            </w:r>
            <w:proofErr w:type="spellEnd"/>
            <w:r w:rsidRPr="00EC676D">
              <w:t xml:space="preserve"> 10 мг + 25 мг</w:t>
            </w:r>
            <w:r w:rsidR="008955EA" w:rsidRPr="008955EA">
              <w:t xml:space="preserve"> </w:t>
            </w:r>
            <w:proofErr w:type="spellStart"/>
            <w:proofErr w:type="gramStart"/>
            <w:r w:rsidR="008955EA" w:rsidRPr="008955EA">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t>Эналаприл</w:t>
            </w:r>
            <w:proofErr w:type="spellEnd"/>
            <w:r>
              <w:t xml:space="preserve"> 20 мг </w:t>
            </w:r>
            <w:proofErr w:type="spellStart"/>
            <w:proofErr w:type="gramStart"/>
            <w:r w:rsidR="00D009FE" w:rsidRPr="00EC676D">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49</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rsidRPr="00EC676D">
              <w:t>Этанол 70%</w:t>
            </w:r>
            <w:r w:rsidR="008955EA">
              <w:rPr>
                <w:lang w:val="en-US"/>
              </w:rPr>
              <w:t xml:space="preserve"> </w:t>
            </w:r>
            <w:proofErr w:type="spellStart"/>
            <w:r w:rsidR="008955EA">
              <w:rPr>
                <w:lang w:val="en-US"/>
              </w:rPr>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50</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rsidRPr="00EC676D">
              <w:t>Этанол 96% 250,0</w:t>
            </w:r>
            <w:r w:rsidR="008955EA">
              <w:rPr>
                <w:lang w:val="en-US"/>
              </w:rPr>
              <w:t xml:space="preserve"> </w:t>
            </w:r>
            <w:proofErr w:type="spellStart"/>
            <w:r w:rsidR="008955EA">
              <w:rPr>
                <w:lang w:val="en-US"/>
              </w:rPr>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51</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r>
              <w:t xml:space="preserve">Ибупрофен </w:t>
            </w:r>
            <w:r w:rsidR="00D009FE" w:rsidRPr="00EC676D">
              <w:t xml:space="preserve"> 400 мг</w:t>
            </w:r>
            <w:r>
              <w:rPr>
                <w:lang w:val="en-US"/>
              </w:rPr>
              <w:t xml:space="preserve"> </w:t>
            </w:r>
            <w:proofErr w:type="spellStart"/>
            <w:proofErr w:type="gramStart"/>
            <w:r w:rsidRPr="008955EA">
              <w:rPr>
                <w:lang w:val="en-US"/>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EC676D">
              <w:t>Ибупрофен 20мг/мл для внутреннего применения</w:t>
            </w:r>
            <w:r w:rsidR="008955EA" w:rsidRPr="008955EA">
              <w:t xml:space="preserve"> </w:t>
            </w:r>
            <w:proofErr w:type="spellStart"/>
            <w:r w:rsidR="008955EA" w:rsidRPr="008955EA">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proofErr w:type="spellStart"/>
            <w:r w:rsidRPr="00EC676D">
              <w:t>Изосорбид</w:t>
            </w:r>
            <w:proofErr w:type="spellEnd"/>
            <w:r w:rsidR="008955EA">
              <w:rPr>
                <w:lang w:val="en-US"/>
              </w:rPr>
              <w:t xml:space="preserve"> </w:t>
            </w:r>
            <w:proofErr w:type="spellStart"/>
            <w:r w:rsidRPr="00EC676D">
              <w:t>динитрат</w:t>
            </w:r>
            <w:proofErr w:type="spellEnd"/>
            <w:r w:rsidRPr="00EC676D">
              <w:t xml:space="preserve">  20</w:t>
            </w:r>
            <w:proofErr w:type="spellStart"/>
            <w:r w:rsidR="008955EA">
              <w:rPr>
                <w:lang w:val="en-US"/>
              </w:rPr>
              <w:t>мг</w:t>
            </w:r>
            <w:proofErr w:type="spellEnd"/>
            <w:r w:rsidR="008955EA">
              <w:rPr>
                <w:lang w:val="en-US"/>
              </w:rPr>
              <w:t xml:space="preserve">  </w:t>
            </w:r>
            <w:proofErr w:type="spellStart"/>
            <w:proofErr w:type="gramStart"/>
            <w:r w:rsidR="008955EA" w:rsidRPr="008955EA">
              <w:rPr>
                <w:lang w:val="en-US"/>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EC676D">
              <w:t>Эпинефри</w:t>
            </w:r>
            <w:proofErr w:type="gramStart"/>
            <w:r w:rsidRPr="00EC676D">
              <w:t>н</w:t>
            </w:r>
            <w:proofErr w:type="spellEnd"/>
            <w:r w:rsidRPr="00EC676D">
              <w:t>(</w:t>
            </w:r>
            <w:proofErr w:type="gramEnd"/>
            <w:r w:rsidRPr="00EC676D">
              <w:t xml:space="preserve"> Адреналин) 1мг / мл</w:t>
            </w:r>
            <w:r w:rsidR="008955EA" w:rsidRPr="008955EA">
              <w:t xml:space="preserve"> </w:t>
            </w:r>
            <w:proofErr w:type="spellStart"/>
            <w:r w:rsidR="008955EA" w:rsidRPr="008955EA">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55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t>Лоратадин</w:t>
            </w:r>
            <w:proofErr w:type="spellEnd"/>
            <w:r>
              <w:t xml:space="preserve"> 10 мг </w:t>
            </w:r>
            <w:r w:rsidR="00D009FE" w:rsidRPr="00EC676D">
              <w:t xml:space="preserve"> </w:t>
            </w:r>
            <w:proofErr w:type="spellStart"/>
            <w:proofErr w:type="gramStart"/>
            <w:r w:rsidR="00D009FE" w:rsidRPr="00EC676D">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EC676D">
              <w:t>Лоперамид</w:t>
            </w:r>
            <w:proofErr w:type="spellEnd"/>
            <w:r w:rsidRPr="00EC676D">
              <w:t xml:space="preserve"> 2 мг</w:t>
            </w:r>
            <w:r w:rsidR="008955EA">
              <w:rPr>
                <w:lang w:val="en-US"/>
              </w:rPr>
              <w:t xml:space="preserve"> </w:t>
            </w:r>
            <w:proofErr w:type="spellStart"/>
            <w:r w:rsidR="008955EA">
              <w:rPr>
                <w:lang w:val="en-US"/>
              </w:rPr>
              <w:t>кап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57</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proofErr w:type="spellStart"/>
            <w:r w:rsidRPr="00EC676D">
              <w:t>Левамизол</w:t>
            </w:r>
            <w:proofErr w:type="spellEnd"/>
            <w:r w:rsidRPr="00EC676D">
              <w:t xml:space="preserve"> 150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EC676D">
              <w:t>Лидокаин</w:t>
            </w:r>
            <w:proofErr w:type="spellEnd"/>
            <w:r w:rsidRPr="00EC676D">
              <w:t xml:space="preserve"> 20 мг / мл 2%  </w:t>
            </w:r>
            <w:r w:rsidR="008955EA" w:rsidRPr="008955EA">
              <w:t xml:space="preserve"> </w:t>
            </w:r>
            <w:proofErr w:type="spellStart"/>
            <w:r w:rsidR="008955EA">
              <w:rPr>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59</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D009FE">
            <w:pPr>
              <w:rPr>
                <w:lang w:val="en-US"/>
              </w:rPr>
            </w:pPr>
            <w:proofErr w:type="spellStart"/>
            <w:r>
              <w:t>Лозартан</w:t>
            </w:r>
            <w:proofErr w:type="spellEnd"/>
            <w:r>
              <w:t xml:space="preserve"> </w:t>
            </w:r>
            <w:r w:rsidR="00D009FE" w:rsidRPr="00EC676D">
              <w:t xml:space="preserve"> 50 мг</w:t>
            </w:r>
            <w:r>
              <w:rPr>
                <w:lang w:val="en-US"/>
              </w:rPr>
              <w:t xml:space="preserve"> </w:t>
            </w:r>
            <w:proofErr w:type="spellStart"/>
            <w:proofErr w:type="gramStart"/>
            <w:r w:rsidRPr="008955EA">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60</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roofErr w:type="spellStart"/>
            <w:r w:rsidRPr="00EC676D">
              <w:t>Холекальциферол</w:t>
            </w:r>
            <w:proofErr w:type="spellEnd"/>
            <w:r w:rsidRPr="00EC676D">
              <w:t xml:space="preserve"> 5мг/ мл для внутреннего применения</w:t>
            </w:r>
            <w:r w:rsidR="008955EA" w:rsidRPr="008955EA">
              <w:t xml:space="preserve"> </w:t>
            </w:r>
            <w:proofErr w:type="spellStart"/>
            <w:r w:rsidR="008955EA" w:rsidRPr="008955EA">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61</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8955EA">
            <w:pPr>
              <w:rPr>
                <w:lang w:val="en-US"/>
              </w:rPr>
            </w:pPr>
            <w:proofErr w:type="spellStart"/>
            <w:r>
              <w:t>Кетопрофен</w:t>
            </w:r>
            <w:proofErr w:type="spellEnd"/>
            <w:r>
              <w:rPr>
                <w:lang w:val="en-US"/>
              </w:rPr>
              <w:t xml:space="preserve"> </w:t>
            </w:r>
            <w:r w:rsidR="00D009FE" w:rsidRPr="00EC676D">
              <w:t xml:space="preserve"> 200 мг</w:t>
            </w:r>
            <w:r>
              <w:rPr>
                <w:lang w:val="en-US"/>
              </w:rPr>
              <w:t xml:space="preserve"> </w:t>
            </w:r>
            <w:proofErr w:type="spellStart"/>
            <w:proofErr w:type="gramStart"/>
            <w:r w:rsidRPr="008955EA">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AA7AA5">
              <w:t>Кетопрофен</w:t>
            </w:r>
            <w:proofErr w:type="spellEnd"/>
            <w:r w:rsidRPr="00AA7AA5">
              <w:t xml:space="preserve"> раствор для инъекций 50 мг / мл</w:t>
            </w:r>
            <w:r w:rsidR="008955EA" w:rsidRPr="008955EA">
              <w:t xml:space="preserve"> </w:t>
            </w:r>
            <w:proofErr w:type="spellStart"/>
            <w:r w:rsidR="008955EA" w:rsidRPr="008955EA">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F1A22">
              <w:t>Кальций глюконат 100 мг / мл</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F1A22">
              <w:t xml:space="preserve">Кальций + </w:t>
            </w:r>
            <w:proofErr w:type="spellStart"/>
            <w:r w:rsidRPr="007F1A22">
              <w:t>холекальциферол</w:t>
            </w:r>
            <w:proofErr w:type="spellEnd"/>
            <w:r w:rsidRPr="007F1A22">
              <w:t xml:space="preserve"> 1000мг+22мкг </w:t>
            </w:r>
            <w:proofErr w:type="spellStart"/>
            <w:proofErr w:type="gramStart"/>
            <w:r w:rsidRPr="007F1A22">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rsidRPr="007F1A22">
              <w:t xml:space="preserve">Кальций + </w:t>
            </w:r>
            <w:proofErr w:type="spellStart"/>
            <w:r w:rsidRPr="007F1A22">
              <w:t>холекальциферол</w:t>
            </w:r>
            <w:proofErr w:type="spellEnd"/>
            <w:r w:rsidRPr="007F1A22">
              <w:t xml:space="preserve"> 500мгтаб</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r w:rsidRPr="007F1A22">
              <w:t>Кап</w:t>
            </w:r>
            <w:r w:rsidR="008955EA">
              <w:rPr>
                <w:lang w:val="en-US"/>
              </w:rPr>
              <w:t>т</w:t>
            </w:r>
            <w:proofErr w:type="spellStart"/>
            <w:r w:rsidRPr="007F1A22">
              <w:t>оприл</w:t>
            </w:r>
            <w:proofErr w:type="spellEnd"/>
            <w:r w:rsidRPr="007F1A22">
              <w:t xml:space="preserve"> 50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67</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8955EA" w:rsidP="008955EA">
            <w:pPr>
              <w:rPr>
                <w:lang w:val="en-US"/>
              </w:rPr>
            </w:pPr>
            <w:proofErr w:type="spellStart"/>
            <w:r>
              <w:t>Кетопрофен</w:t>
            </w:r>
            <w:proofErr w:type="spellEnd"/>
            <w:r>
              <w:t xml:space="preserve"> </w:t>
            </w:r>
            <w:r w:rsidR="00D009FE" w:rsidRPr="007F1A22">
              <w:t>20 мг / мл</w:t>
            </w:r>
            <w:r w:rsidRPr="008955EA">
              <w:t xml:space="preserve">  </w:t>
            </w:r>
            <w:proofErr w:type="spellStart"/>
            <w:r>
              <w:rPr>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r w:rsidRPr="007F1A22">
              <w:t>Кофеин 20 мг / мл</w:t>
            </w:r>
            <w:r w:rsidR="008955EA">
              <w:rPr>
                <w:lang w:val="en-US"/>
              </w:rPr>
              <w:t xml:space="preserve"> </w:t>
            </w:r>
            <w:proofErr w:type="spellStart"/>
            <w:r w:rsidR="008955EA">
              <w:rPr>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69</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7F1A22">
              <w:t>Гидрохлоротиазид</w:t>
            </w:r>
            <w:proofErr w:type="spellEnd"/>
            <w:r w:rsidRPr="007F1A22">
              <w:t xml:space="preserve"> 25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70</w:t>
            </w:r>
          </w:p>
        </w:tc>
        <w:tc>
          <w:tcPr>
            <w:tcW w:w="7704" w:type="dxa"/>
            <w:tcBorders>
              <w:top w:val="single" w:sz="4" w:space="0" w:color="auto"/>
              <w:left w:val="single" w:sz="4" w:space="0" w:color="auto"/>
              <w:bottom w:val="single" w:sz="4" w:space="0" w:color="auto"/>
              <w:right w:val="single" w:sz="4" w:space="0" w:color="auto"/>
            </w:tcBorders>
          </w:tcPr>
          <w:p w:rsidR="00D009FE" w:rsidRPr="007F1A22" w:rsidRDefault="00D009FE" w:rsidP="008955EA">
            <w:r w:rsidRPr="007F1A22">
              <w:t xml:space="preserve">Метоклопрамид 10 </w:t>
            </w:r>
            <w:proofErr w:type="spellStart"/>
            <w:r w:rsidRPr="007F1A22">
              <w:t>мг</w:t>
            </w:r>
            <w:r w:rsidR="008955EA" w:rsidRPr="008955EA">
              <w:t>таб</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71</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r w:rsidRPr="007F1A22">
              <w:t>Метоклопрамид 5мг / мл</w:t>
            </w:r>
            <w:r w:rsidR="008955EA">
              <w:rPr>
                <w:lang w:val="en-US"/>
              </w:rPr>
              <w:t xml:space="preserve"> </w:t>
            </w:r>
            <w:proofErr w:type="spellStart"/>
            <w:r w:rsidR="008955EA">
              <w:rPr>
                <w:lang w:val="en-US"/>
              </w:rPr>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72</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7F1A22">
              <w:t>Метамизо</w:t>
            </w:r>
            <w:proofErr w:type="gramStart"/>
            <w:r w:rsidRPr="007F1A22">
              <w:t>л</w:t>
            </w:r>
            <w:proofErr w:type="spellEnd"/>
            <w:r w:rsidRPr="007F1A22">
              <w:t>(</w:t>
            </w:r>
            <w:proofErr w:type="gramEnd"/>
            <w:r w:rsidRPr="007F1A22">
              <w:t>анальгин )500 мг / мл, раствор для инъекций</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73</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proofErr w:type="spellStart"/>
            <w:r w:rsidRPr="007F1A22">
              <w:t>Мебендазол</w:t>
            </w:r>
            <w:proofErr w:type="spellEnd"/>
            <w:r w:rsidRPr="007F1A22">
              <w:t xml:space="preserve"> 500 мг </w:t>
            </w:r>
            <w:proofErr w:type="spellStart"/>
            <w:proofErr w:type="gramStart"/>
            <w:r w:rsidRPr="007F1A22">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74</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F1A22">
              <w:t>Магния сульфат раствор для инъекций 25 г / мл</w:t>
            </w:r>
            <w:r w:rsidR="008955EA" w:rsidRPr="008955EA">
              <w:t xml:space="preserve"> </w:t>
            </w:r>
            <w:proofErr w:type="spellStart"/>
            <w:r w:rsidR="008955EA" w:rsidRPr="008955EA">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75</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8955EA">
            <w:pPr>
              <w:rPr>
                <w:lang w:val="en-US"/>
              </w:rPr>
            </w:pPr>
            <w:proofErr w:type="spellStart"/>
            <w:r w:rsidRPr="007F1A22">
              <w:t>Метронидазол</w:t>
            </w:r>
            <w:proofErr w:type="spellEnd"/>
            <w:r w:rsidRPr="007F1A22">
              <w:t xml:space="preserve"> 500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76</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Pr>
              <w:rPr>
                <w:lang w:val="en-US"/>
              </w:rPr>
            </w:pPr>
            <w:proofErr w:type="spellStart"/>
            <w:r w:rsidRPr="007F1A22">
              <w:t>Монтелукаст</w:t>
            </w:r>
            <w:proofErr w:type="spellEnd"/>
            <w:r w:rsidRPr="007F1A22">
              <w:t xml:space="preserve"> 5 мг</w:t>
            </w:r>
            <w:r w:rsidR="008955EA">
              <w:rPr>
                <w:lang w:val="en-US"/>
              </w:rPr>
              <w:t xml:space="preserve"> </w:t>
            </w:r>
            <w:proofErr w:type="spellStart"/>
            <w:proofErr w:type="gramStart"/>
            <w:r w:rsidR="008955EA" w:rsidRPr="008955EA">
              <w:rPr>
                <w:lang w:val="en-US"/>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77</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proofErr w:type="spellStart"/>
            <w:r w:rsidRPr="008955EA">
              <w:t>Регидратируюший</w:t>
            </w:r>
            <w:proofErr w:type="spellEnd"/>
            <w:r w:rsidRPr="008955EA">
              <w:t xml:space="preserve"> </w:t>
            </w:r>
            <w:proofErr w:type="spellStart"/>
            <w:r>
              <w:t>сол</w:t>
            </w:r>
            <w:r w:rsidRPr="008955EA">
              <w:t>евои</w:t>
            </w:r>
            <w:proofErr w:type="spellEnd"/>
            <w:r w:rsidRPr="008955EA">
              <w:t xml:space="preserve"> </w:t>
            </w:r>
            <w:r w:rsidR="005C2ED0" w:rsidRPr="008955EA">
              <w:t xml:space="preserve">раствор </w:t>
            </w:r>
            <w:r w:rsidRPr="007F1A22">
              <w:t xml:space="preserve"> </w:t>
            </w:r>
            <w:r w:rsidR="005C2ED0" w:rsidRPr="008955EA">
              <w:t>(</w:t>
            </w:r>
            <w:proofErr w:type="spellStart"/>
            <w:r w:rsidR="005C2ED0" w:rsidRPr="008955EA">
              <w:rPr>
                <w:rFonts w:ascii="Sylfaen" w:hAnsi="Sylfaen" w:cs="Sylfaen"/>
              </w:rPr>
              <w:t>регидрон</w:t>
            </w:r>
            <w:proofErr w:type="spellEnd"/>
            <w:proofErr w:type="gramStart"/>
            <w:r w:rsidR="005C2ED0" w:rsidRPr="008955EA">
              <w:rPr>
                <w:rFonts w:ascii="Sylfaen" w:hAnsi="Sylfaen" w:cs="Sylfaen"/>
              </w:rPr>
              <w:t xml:space="preserve"> )</w:t>
            </w:r>
            <w:proofErr w:type="gramEnd"/>
            <w:r w:rsidR="008955EA" w:rsidRPr="008955EA">
              <w:rPr>
                <w:rFonts w:ascii="Sylfaen" w:hAnsi="Sylfaen" w:cs="Sylfaen"/>
              </w:rPr>
              <w:t xml:space="preserve"> пакет</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78</w:t>
            </w:r>
          </w:p>
        </w:tc>
        <w:tc>
          <w:tcPr>
            <w:tcW w:w="7704" w:type="dxa"/>
            <w:tcBorders>
              <w:top w:val="single" w:sz="4" w:space="0" w:color="auto"/>
              <w:left w:val="single" w:sz="4" w:space="0" w:color="auto"/>
              <w:bottom w:val="single" w:sz="4" w:space="0" w:color="auto"/>
              <w:right w:val="single" w:sz="4" w:space="0" w:color="auto"/>
            </w:tcBorders>
          </w:tcPr>
          <w:p w:rsidR="00D009FE" w:rsidRPr="008955EA" w:rsidRDefault="00D009FE" w:rsidP="00D009FE">
            <w:r w:rsidRPr="007F1A22">
              <w:t>Натрия тиосульфат 300мг / мл</w:t>
            </w:r>
            <w:r w:rsidR="008955EA" w:rsidRPr="008955EA">
              <w:t xml:space="preserve"> </w:t>
            </w:r>
            <w:proofErr w:type="spellStart"/>
            <w:r w:rsidR="008955EA" w:rsidRPr="008955EA">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79</w:t>
            </w:r>
          </w:p>
        </w:tc>
        <w:tc>
          <w:tcPr>
            <w:tcW w:w="7704" w:type="dxa"/>
            <w:tcBorders>
              <w:top w:val="single" w:sz="4" w:space="0" w:color="auto"/>
              <w:left w:val="single" w:sz="4" w:space="0" w:color="auto"/>
              <w:bottom w:val="single" w:sz="4" w:space="0" w:color="auto"/>
              <w:right w:val="single" w:sz="4" w:space="0" w:color="auto"/>
            </w:tcBorders>
          </w:tcPr>
          <w:p w:rsidR="00D009FE" w:rsidRPr="003A4045" w:rsidRDefault="00D009FE" w:rsidP="003A4045">
            <w:r w:rsidRPr="007F1A22">
              <w:t xml:space="preserve">Воды для инъекции  5мл </w:t>
            </w:r>
            <w:proofErr w:type="spellStart"/>
            <w:r w:rsidRPr="007F1A22">
              <w:t>амп</w:t>
            </w:r>
            <w:proofErr w:type="spellEnd"/>
            <w:r w:rsidRPr="00D009FE">
              <w:t xml:space="preserve"> </w:t>
            </w:r>
            <w:r w:rsidR="008955EA" w:rsidRPr="008955EA">
              <w:t xml:space="preserve"> </w:t>
            </w:r>
            <w:proofErr w:type="spellStart"/>
            <w:r w:rsidR="003A4045" w:rsidRPr="003A4045">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80</w:t>
            </w:r>
          </w:p>
        </w:tc>
        <w:tc>
          <w:tcPr>
            <w:tcW w:w="7704" w:type="dxa"/>
            <w:tcBorders>
              <w:top w:val="single" w:sz="4" w:space="0" w:color="auto"/>
              <w:left w:val="single" w:sz="4" w:space="0" w:color="auto"/>
              <w:bottom w:val="single" w:sz="4" w:space="0" w:color="auto"/>
              <w:right w:val="single" w:sz="4" w:space="0" w:color="auto"/>
            </w:tcBorders>
          </w:tcPr>
          <w:p w:rsidR="00D009FE" w:rsidRPr="003A4045" w:rsidRDefault="00D009FE" w:rsidP="00D009FE">
            <w:pPr>
              <w:rPr>
                <w:lang w:val="en-US"/>
              </w:rPr>
            </w:pPr>
            <w:r w:rsidRPr="007F1A22">
              <w:t>Натрия  хлорид 0.9 %250 мл</w:t>
            </w:r>
            <w:r w:rsidR="003A4045">
              <w:rPr>
                <w:lang w:val="en-US"/>
              </w:rPr>
              <w:t xml:space="preserve"> </w:t>
            </w:r>
            <w:proofErr w:type="spellStart"/>
            <w:r w:rsidR="003A4045">
              <w:rPr>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81</w:t>
            </w:r>
          </w:p>
        </w:tc>
        <w:tc>
          <w:tcPr>
            <w:tcW w:w="7704" w:type="dxa"/>
            <w:tcBorders>
              <w:top w:val="single" w:sz="4" w:space="0" w:color="auto"/>
              <w:left w:val="single" w:sz="4" w:space="0" w:color="auto"/>
              <w:bottom w:val="single" w:sz="4" w:space="0" w:color="auto"/>
              <w:right w:val="single" w:sz="4" w:space="0" w:color="auto"/>
            </w:tcBorders>
          </w:tcPr>
          <w:p w:rsidR="00D009FE" w:rsidRPr="003A4045" w:rsidRDefault="00D009FE" w:rsidP="00D009FE">
            <w:pPr>
              <w:rPr>
                <w:lang w:val="en-US"/>
              </w:rPr>
            </w:pPr>
            <w:r w:rsidRPr="007F1A22">
              <w:t>Натрия  хлорид 0.9 %500 мл</w:t>
            </w:r>
            <w:r w:rsidR="003A4045">
              <w:rPr>
                <w:lang w:val="en-US"/>
              </w:rPr>
              <w:t xml:space="preserve"> </w:t>
            </w:r>
            <w:proofErr w:type="spellStart"/>
            <w:r w:rsidR="003A4045">
              <w:rPr>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82</w:t>
            </w:r>
          </w:p>
        </w:tc>
        <w:tc>
          <w:tcPr>
            <w:tcW w:w="7704" w:type="dxa"/>
            <w:tcBorders>
              <w:top w:val="single" w:sz="4" w:space="0" w:color="auto"/>
              <w:left w:val="single" w:sz="4" w:space="0" w:color="auto"/>
              <w:bottom w:val="single" w:sz="4" w:space="0" w:color="auto"/>
              <w:right w:val="single" w:sz="4" w:space="0" w:color="auto"/>
            </w:tcBorders>
          </w:tcPr>
          <w:p w:rsidR="00D009FE" w:rsidRPr="003A4045" w:rsidRDefault="00D009FE" w:rsidP="00D009FE">
            <w:pPr>
              <w:rPr>
                <w:lang w:val="en-US"/>
              </w:rPr>
            </w:pPr>
            <w:r w:rsidRPr="007F1A22">
              <w:t>Натрия  хлорид 0.9 % 10 мл</w:t>
            </w:r>
            <w:r w:rsidR="003A4045">
              <w:rPr>
                <w:lang w:val="en-US"/>
              </w:rPr>
              <w:t xml:space="preserve"> </w:t>
            </w:r>
            <w:proofErr w:type="spellStart"/>
            <w:r w:rsidR="003A4045">
              <w:rPr>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83</w:t>
            </w:r>
          </w:p>
        </w:tc>
        <w:tc>
          <w:tcPr>
            <w:tcW w:w="7704" w:type="dxa"/>
            <w:tcBorders>
              <w:top w:val="single" w:sz="4" w:space="0" w:color="auto"/>
              <w:left w:val="single" w:sz="4" w:space="0" w:color="auto"/>
              <w:bottom w:val="single" w:sz="4" w:space="0" w:color="auto"/>
              <w:right w:val="single" w:sz="4" w:space="0" w:color="auto"/>
            </w:tcBorders>
          </w:tcPr>
          <w:p w:rsidR="00D009FE" w:rsidRPr="005F71B7" w:rsidRDefault="00D009FE" w:rsidP="00D009FE">
            <w:r w:rsidRPr="007F1A22">
              <w:t>Парацетамол свечи ректальные 150 мг</w:t>
            </w:r>
            <w:r w:rsidRPr="005F71B7">
              <w:t xml:space="preserve"> свеча</w:t>
            </w:r>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84</w:t>
            </w:r>
          </w:p>
        </w:tc>
        <w:tc>
          <w:tcPr>
            <w:tcW w:w="7704" w:type="dxa"/>
            <w:tcBorders>
              <w:top w:val="single" w:sz="4" w:space="0" w:color="auto"/>
              <w:left w:val="single" w:sz="4" w:space="0" w:color="auto"/>
              <w:bottom w:val="single" w:sz="4" w:space="0" w:color="auto"/>
              <w:right w:val="single" w:sz="4" w:space="0" w:color="auto"/>
            </w:tcBorders>
          </w:tcPr>
          <w:p w:rsidR="00D009FE" w:rsidRPr="003A4045" w:rsidRDefault="00D009FE" w:rsidP="003A4045">
            <w:pPr>
              <w:rPr>
                <w:lang w:val="en-US"/>
              </w:rPr>
            </w:pPr>
            <w:r w:rsidRPr="007F1A22">
              <w:t>Парацетамола  120мг/5мл</w:t>
            </w:r>
            <w:r w:rsidR="003A4045">
              <w:rPr>
                <w:lang w:val="en-US"/>
              </w:rPr>
              <w:t xml:space="preserve"> </w:t>
            </w:r>
            <w:proofErr w:type="spellStart"/>
            <w:r w:rsidR="003A4045">
              <w:rPr>
                <w:lang w:val="en-US"/>
              </w:rPr>
              <w:t>фл</w:t>
            </w:r>
            <w:proofErr w:type="spellEnd"/>
            <w:r w:rsidR="00FB49E4">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85</w:t>
            </w:r>
          </w:p>
        </w:tc>
        <w:tc>
          <w:tcPr>
            <w:tcW w:w="7704" w:type="dxa"/>
            <w:tcBorders>
              <w:top w:val="single" w:sz="4" w:space="0" w:color="auto"/>
              <w:left w:val="single" w:sz="4" w:space="0" w:color="auto"/>
              <w:bottom w:val="single" w:sz="4" w:space="0" w:color="auto"/>
              <w:right w:val="single" w:sz="4" w:space="0" w:color="auto"/>
            </w:tcBorders>
          </w:tcPr>
          <w:p w:rsidR="00D009FE" w:rsidRDefault="00D009FE" w:rsidP="003A4045">
            <w:r w:rsidRPr="007F1A22">
              <w:t xml:space="preserve">Парацетамол </w:t>
            </w:r>
            <w:r w:rsidR="003A4045">
              <w:rPr>
                <w:lang w:val="en-US"/>
              </w:rPr>
              <w:t xml:space="preserve"> </w:t>
            </w:r>
            <w:r w:rsidRPr="007F1A22">
              <w:t>500 мг</w:t>
            </w:r>
            <w:r w:rsidR="003A4045">
              <w:rPr>
                <w:lang w:val="en-US"/>
              </w:rPr>
              <w:t xml:space="preserve"> </w:t>
            </w:r>
            <w:proofErr w:type="spellStart"/>
            <w:proofErr w:type="gramStart"/>
            <w:r w:rsidR="003A4045" w:rsidRPr="003A4045">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86</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r w:rsidRPr="00FF0C2B">
              <w:t>Пиридоксин 5% раствор  для инъекций</w:t>
            </w:r>
            <w:r w:rsidR="00FB49E4" w:rsidRPr="00FB49E4">
              <w:t xml:space="preserve"> </w:t>
            </w:r>
            <w:proofErr w:type="spellStart"/>
            <w:r w:rsidR="00FB49E4" w:rsidRPr="00FB49E4">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87</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FF0C2B">
              <w:t>Рингер</w:t>
            </w:r>
            <w:proofErr w:type="spellEnd"/>
            <w:r w:rsidRPr="00FF0C2B">
              <w:t xml:space="preserve"> раствор 500 мл</w:t>
            </w:r>
            <w:r w:rsidR="00FB49E4">
              <w:rPr>
                <w:lang w:val="en-US"/>
              </w:rPr>
              <w:t xml:space="preserve"> </w:t>
            </w:r>
            <w:proofErr w:type="spellStart"/>
            <w:r w:rsidR="00FB49E4">
              <w:rPr>
                <w:lang w:val="en-US"/>
              </w:rPr>
              <w:t>фл</w:t>
            </w:r>
            <w:proofErr w:type="spellEnd"/>
          </w:p>
        </w:tc>
      </w:tr>
      <w:tr w:rsidR="00D009FE" w:rsidRPr="00DC15D4"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88</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Рамиприл</w:t>
            </w:r>
            <w:proofErr w:type="spellEnd"/>
            <w:r w:rsidRPr="00FF0C2B">
              <w:t xml:space="preserve"> + </w:t>
            </w:r>
            <w:proofErr w:type="spellStart"/>
            <w:r w:rsidRPr="00FF0C2B">
              <w:t>гидрохлоротиазид</w:t>
            </w:r>
            <w:proofErr w:type="spellEnd"/>
            <w:r w:rsidRPr="00FF0C2B">
              <w:t xml:space="preserve"> (</w:t>
            </w:r>
            <w:proofErr w:type="spellStart"/>
            <w:r w:rsidRPr="00FF0C2B">
              <w:t>хартил</w:t>
            </w:r>
            <w:proofErr w:type="spellEnd"/>
            <w:r w:rsidRPr="00FF0C2B">
              <w:t xml:space="preserve"> D) 5 мг +12,5 мг</w:t>
            </w:r>
            <w:r w:rsidR="00FB49E4" w:rsidRPr="00FB49E4">
              <w:t xml:space="preserve"> </w:t>
            </w:r>
            <w:proofErr w:type="spellStart"/>
            <w:proofErr w:type="gramStart"/>
            <w:r w:rsidR="00FB49E4" w:rsidRPr="00FB49E4">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89</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Пирацетама</w:t>
            </w:r>
            <w:proofErr w:type="spellEnd"/>
            <w:r w:rsidRPr="00FF0C2B">
              <w:t xml:space="preserve"> для инъекций  200 мг /</w:t>
            </w:r>
            <w:r w:rsidRPr="005F71B7">
              <w:t>5.0</w:t>
            </w:r>
            <w:r w:rsidRPr="00FF0C2B">
              <w:t xml:space="preserve"> мл</w:t>
            </w:r>
            <w:r w:rsidR="00FB49E4" w:rsidRPr="00FB49E4">
              <w:t xml:space="preserve"> </w:t>
            </w:r>
            <w:proofErr w:type="spellStart"/>
            <w:r w:rsidR="00FB49E4" w:rsidRPr="00FB49E4">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90</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Pr>
              <w:rPr>
                <w:lang w:val="en-US"/>
              </w:rPr>
            </w:pPr>
            <w:proofErr w:type="spellStart"/>
            <w:r w:rsidRPr="00FF0C2B">
              <w:t>Пирацетам</w:t>
            </w:r>
            <w:proofErr w:type="spellEnd"/>
            <w:r w:rsidRPr="00FF0C2B">
              <w:t xml:space="preserve"> 400 мг</w:t>
            </w:r>
            <w:r w:rsidR="00FB49E4">
              <w:rPr>
                <w:lang w:val="en-US"/>
              </w:rPr>
              <w:t xml:space="preserve"> </w:t>
            </w:r>
            <w:proofErr w:type="spellStart"/>
            <w:proofErr w:type="gramStart"/>
            <w:r w:rsidR="00FB49E4" w:rsidRPr="00FB49E4">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91</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Повидон</w:t>
            </w:r>
            <w:proofErr w:type="spellEnd"/>
            <w:r w:rsidRPr="00FF0C2B">
              <w:t xml:space="preserve">  йода 10%100 мл раствор</w:t>
            </w:r>
            <w:r w:rsidR="00FB49E4" w:rsidRPr="00FB49E4">
              <w:t xml:space="preserve"> </w:t>
            </w:r>
            <w:proofErr w:type="spellStart"/>
            <w:r w:rsidR="00FB49E4" w:rsidRPr="00FB49E4">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92</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Периндоприл</w:t>
            </w:r>
            <w:proofErr w:type="spellEnd"/>
            <w:r w:rsidRPr="00FF0C2B">
              <w:t xml:space="preserve"> + </w:t>
            </w:r>
            <w:proofErr w:type="spellStart"/>
            <w:r w:rsidRPr="00FF0C2B">
              <w:t>Индарамид</w:t>
            </w:r>
            <w:proofErr w:type="spellEnd"/>
            <w:r w:rsidRPr="00FF0C2B">
              <w:t xml:space="preserve"> 4 мг +1,25 мг (</w:t>
            </w:r>
            <w:proofErr w:type="spellStart"/>
            <w:r w:rsidRPr="00FF0C2B">
              <w:t>нолипрелби</w:t>
            </w:r>
            <w:proofErr w:type="spellEnd"/>
            <w:r w:rsidRPr="00FF0C2B">
              <w:t xml:space="preserve"> форте)</w:t>
            </w:r>
            <w:r w:rsidR="00FB49E4" w:rsidRPr="00FB49E4">
              <w:t xml:space="preserve">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93</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Периндоприл</w:t>
            </w:r>
            <w:proofErr w:type="spellEnd"/>
            <w:r w:rsidRPr="00FF0C2B">
              <w:t xml:space="preserve"> + </w:t>
            </w:r>
            <w:proofErr w:type="spellStart"/>
            <w:r w:rsidRPr="00FF0C2B">
              <w:t>Индарамид</w:t>
            </w:r>
            <w:proofErr w:type="spellEnd"/>
            <w:r w:rsidRPr="00FF0C2B">
              <w:t xml:space="preserve"> 8 мг +2,5 мг (</w:t>
            </w:r>
            <w:proofErr w:type="spellStart"/>
            <w:r w:rsidRPr="00FF0C2B">
              <w:t>нолипрелби</w:t>
            </w:r>
            <w:proofErr w:type="spellEnd"/>
            <w:r w:rsidRPr="00FF0C2B">
              <w:t xml:space="preserve"> форте)</w:t>
            </w:r>
            <w:r w:rsidR="00FB49E4" w:rsidRPr="00FB49E4">
              <w:t xml:space="preserve">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94</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Периндоприл</w:t>
            </w:r>
            <w:proofErr w:type="spellEnd"/>
            <w:r w:rsidRPr="00FF0C2B">
              <w:t xml:space="preserve"> + </w:t>
            </w:r>
            <w:proofErr w:type="spellStart"/>
            <w:r w:rsidRPr="00FF0C2B">
              <w:t>амлодипин</w:t>
            </w:r>
            <w:proofErr w:type="spellEnd"/>
            <w:r w:rsidRPr="00FF0C2B">
              <w:t xml:space="preserve"> 5 мг +10 мг</w:t>
            </w:r>
            <w:r w:rsidR="00FB49E4" w:rsidRPr="00FB49E4">
              <w:t xml:space="preserve"> </w:t>
            </w:r>
            <w:proofErr w:type="spellStart"/>
            <w:proofErr w:type="gramStart"/>
            <w:r w:rsidR="00FB49E4" w:rsidRPr="00FB49E4">
              <w:t>таб</w:t>
            </w:r>
            <w:proofErr w:type="spellEnd"/>
            <w:proofErr w:type="gramEnd"/>
            <w:r w:rsidR="00FB49E4" w:rsidRPr="00FB49E4">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95</w:t>
            </w:r>
          </w:p>
        </w:tc>
        <w:tc>
          <w:tcPr>
            <w:tcW w:w="7704" w:type="dxa"/>
            <w:tcBorders>
              <w:top w:val="single" w:sz="4" w:space="0" w:color="auto"/>
              <w:left w:val="single" w:sz="4" w:space="0" w:color="auto"/>
              <w:bottom w:val="single" w:sz="4" w:space="0" w:color="auto"/>
              <w:right w:val="single" w:sz="4" w:space="0" w:color="auto"/>
            </w:tcBorders>
          </w:tcPr>
          <w:p w:rsidR="00D009FE" w:rsidRPr="00FF0C2B" w:rsidRDefault="00D009FE" w:rsidP="00FB49E4">
            <w:proofErr w:type="spellStart"/>
            <w:r w:rsidRPr="00FF0C2B">
              <w:t>Периндоприл</w:t>
            </w:r>
            <w:proofErr w:type="spellEnd"/>
            <w:r w:rsidRPr="00FF0C2B">
              <w:t xml:space="preserve"> + </w:t>
            </w:r>
            <w:proofErr w:type="spellStart"/>
            <w:r w:rsidRPr="00FF0C2B">
              <w:t>амлодипин</w:t>
            </w:r>
            <w:proofErr w:type="spellEnd"/>
            <w:r w:rsidRPr="00FF0C2B">
              <w:t xml:space="preserve"> </w:t>
            </w:r>
            <w:r w:rsidR="00FB49E4">
              <w:rPr>
                <w:lang w:val="en-US"/>
              </w:rPr>
              <w:t xml:space="preserve"> </w:t>
            </w:r>
            <w:r w:rsidRPr="00FF0C2B">
              <w:t xml:space="preserve">10 мг +5 </w:t>
            </w:r>
            <w:proofErr w:type="spellStart"/>
            <w:r w:rsidRPr="00FF0C2B">
              <w:t>мг</w:t>
            </w:r>
            <w:r w:rsidR="00FB49E4" w:rsidRPr="00FB49E4">
              <w:t>таб</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96</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Периндоприл</w:t>
            </w:r>
            <w:proofErr w:type="spellEnd"/>
            <w:r w:rsidRPr="00FF0C2B">
              <w:t xml:space="preserve"> + </w:t>
            </w:r>
            <w:proofErr w:type="spellStart"/>
            <w:r w:rsidRPr="00FF0C2B">
              <w:t>амлодипин</w:t>
            </w:r>
            <w:proofErr w:type="spellEnd"/>
            <w:r w:rsidRPr="00FF0C2B">
              <w:t xml:space="preserve"> </w:t>
            </w:r>
            <w:r w:rsidR="00FB49E4" w:rsidRPr="00FB49E4">
              <w:t xml:space="preserve"> </w:t>
            </w:r>
            <w:r w:rsidRPr="00FF0C2B">
              <w:t>4 мг +10 мг</w:t>
            </w:r>
            <w:r w:rsidR="00FB49E4" w:rsidRPr="00FB49E4">
              <w:t xml:space="preserve">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97</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Периндоприл</w:t>
            </w:r>
            <w:proofErr w:type="spellEnd"/>
            <w:r w:rsidRPr="00FF0C2B">
              <w:t xml:space="preserve"> + </w:t>
            </w:r>
            <w:proofErr w:type="spellStart"/>
            <w:r w:rsidRPr="00FF0C2B">
              <w:t>Индарамид</w:t>
            </w:r>
            <w:proofErr w:type="spellEnd"/>
            <w:r w:rsidRPr="00FF0C2B">
              <w:t xml:space="preserve"> 4 мг + 1,25 мг</w:t>
            </w:r>
            <w:r w:rsidR="00FB49E4" w:rsidRPr="00FB49E4">
              <w:t xml:space="preserve"> </w:t>
            </w:r>
            <w:proofErr w:type="spellStart"/>
            <w:proofErr w:type="gramStart"/>
            <w:r w:rsidR="00FB49E4" w:rsidRPr="00FB49E4">
              <w:t>таб</w:t>
            </w:r>
            <w:proofErr w:type="spellEnd"/>
            <w:proofErr w:type="gramEnd"/>
            <w:r w:rsidR="00FB49E4" w:rsidRPr="00FB49E4">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98</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Периндоприл</w:t>
            </w:r>
            <w:proofErr w:type="spellEnd"/>
            <w:r w:rsidRPr="00FF0C2B">
              <w:t xml:space="preserve"> + </w:t>
            </w:r>
            <w:proofErr w:type="spellStart"/>
            <w:r w:rsidRPr="00FF0C2B">
              <w:t>Индарамид</w:t>
            </w:r>
            <w:proofErr w:type="spellEnd"/>
            <w:r w:rsidRPr="00FF0C2B">
              <w:t xml:space="preserve"> 8 мг +2,5 мг +5 мг</w:t>
            </w:r>
            <w:r w:rsidR="00FB49E4" w:rsidRPr="00FB49E4">
              <w:t xml:space="preserve"> </w:t>
            </w:r>
            <w:proofErr w:type="spellStart"/>
            <w:proofErr w:type="gramStart"/>
            <w:r w:rsidR="00FB49E4" w:rsidRPr="00FB49E4">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99</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Периндоприл</w:t>
            </w:r>
            <w:proofErr w:type="spellEnd"/>
            <w:r w:rsidRPr="00FF0C2B">
              <w:t xml:space="preserve"> + </w:t>
            </w:r>
            <w:proofErr w:type="spellStart"/>
            <w:r w:rsidRPr="00FF0C2B">
              <w:t>Индарамид</w:t>
            </w:r>
            <w:proofErr w:type="spellEnd"/>
            <w:r w:rsidRPr="00FF0C2B">
              <w:t xml:space="preserve"> 8 мг +2,5 мг +10 мг</w:t>
            </w:r>
            <w:r w:rsidR="00FB49E4" w:rsidRPr="00FB49E4">
              <w:t xml:space="preserve"> </w:t>
            </w:r>
            <w:proofErr w:type="spellStart"/>
            <w:proofErr w:type="gramStart"/>
            <w:r w:rsidR="00FB49E4" w:rsidRPr="00FB49E4">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100</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FF0C2B">
              <w:t>Пантопразол</w:t>
            </w:r>
            <w:proofErr w:type="spellEnd"/>
            <w:r w:rsidRPr="00FF0C2B">
              <w:t xml:space="preserve"> 40 мг в </w:t>
            </w:r>
            <w:proofErr w:type="spellStart"/>
            <w:proofErr w:type="gramStart"/>
            <w:r w:rsidRPr="00FF0C2B">
              <w:t>таб</w:t>
            </w:r>
            <w:proofErr w:type="spellEnd"/>
            <w:proofErr w:type="gramEnd"/>
            <w:r w:rsidR="00FB49E4">
              <w:rPr>
                <w:lang w:val="en-US"/>
              </w:rPr>
              <w:t xml:space="preserve"> </w:t>
            </w:r>
          </w:p>
        </w:tc>
      </w:tr>
      <w:tr w:rsidR="00D009FE" w:rsidRPr="00E72C73"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101</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Рамиприл</w:t>
            </w:r>
            <w:proofErr w:type="spellEnd"/>
            <w:r w:rsidRPr="00FF0C2B">
              <w:t xml:space="preserve"> + </w:t>
            </w:r>
            <w:proofErr w:type="spellStart"/>
            <w:r w:rsidRPr="00FF0C2B">
              <w:t>амлодипин</w:t>
            </w:r>
            <w:proofErr w:type="spellEnd"/>
            <w:r w:rsidRPr="00FF0C2B">
              <w:t xml:space="preserve"> 5 мг + 10 мг</w:t>
            </w:r>
            <w:r w:rsidR="00FB49E4" w:rsidRPr="00FB49E4">
              <w:t xml:space="preserve">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102</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Рамиприл</w:t>
            </w:r>
            <w:proofErr w:type="spellEnd"/>
            <w:r w:rsidRPr="00FF0C2B">
              <w:t xml:space="preserve"> + </w:t>
            </w:r>
            <w:proofErr w:type="spellStart"/>
            <w:r w:rsidRPr="00FF0C2B">
              <w:t>амлодипин</w:t>
            </w:r>
            <w:proofErr w:type="spellEnd"/>
            <w:r w:rsidRPr="00FF0C2B">
              <w:t xml:space="preserve"> 10мг + 5 мг</w:t>
            </w:r>
            <w:r w:rsidR="00FB49E4" w:rsidRPr="00FB49E4">
              <w:t xml:space="preserve"> </w:t>
            </w:r>
            <w:proofErr w:type="spellStart"/>
            <w:proofErr w:type="gramStart"/>
            <w:r w:rsidR="00FB49E4" w:rsidRPr="00FB49E4">
              <w:t>таб</w:t>
            </w:r>
            <w:proofErr w:type="spellEnd"/>
            <w:proofErr w:type="gramEnd"/>
            <w:r w:rsidR="00FB49E4" w:rsidRPr="00FB49E4">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103</w:t>
            </w:r>
          </w:p>
        </w:tc>
        <w:tc>
          <w:tcPr>
            <w:tcW w:w="7704" w:type="dxa"/>
            <w:tcBorders>
              <w:top w:val="single" w:sz="4" w:space="0" w:color="auto"/>
              <w:left w:val="single" w:sz="4" w:space="0" w:color="auto"/>
              <w:bottom w:val="single" w:sz="4" w:space="0" w:color="auto"/>
              <w:right w:val="single" w:sz="4" w:space="0" w:color="auto"/>
            </w:tcBorders>
          </w:tcPr>
          <w:p w:rsidR="00D009FE" w:rsidRPr="00FF0C2B" w:rsidRDefault="00D009FE" w:rsidP="00D009FE">
            <w:proofErr w:type="spellStart"/>
            <w:r w:rsidRPr="00FF0C2B">
              <w:t>Лозартан</w:t>
            </w:r>
            <w:proofErr w:type="spellEnd"/>
            <w:r w:rsidRPr="00FF0C2B">
              <w:t xml:space="preserve"> + </w:t>
            </w:r>
            <w:proofErr w:type="spellStart"/>
            <w:r w:rsidRPr="00FF0C2B">
              <w:t>Гидрохлоротиазид</w:t>
            </w:r>
            <w:proofErr w:type="spellEnd"/>
            <w:r w:rsidRPr="00FF0C2B">
              <w:t xml:space="preserve"> 50 мг + 12,5 м</w:t>
            </w:r>
            <w:r w:rsidR="00FB49E4" w:rsidRPr="00FB49E4">
              <w:t xml:space="preserve"> </w:t>
            </w:r>
            <w:proofErr w:type="spellStart"/>
            <w:r w:rsidRPr="00FF0C2B">
              <w:t>г</w:t>
            </w:r>
            <w:r w:rsidR="00FB49E4" w:rsidRPr="00FB49E4">
              <w:t>таб</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104</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Сульфаметоксазол</w:t>
            </w:r>
            <w:proofErr w:type="spellEnd"/>
            <w:r w:rsidRPr="00FF0C2B">
              <w:t xml:space="preserve"> + </w:t>
            </w:r>
            <w:proofErr w:type="spellStart"/>
            <w:r w:rsidRPr="00FF0C2B">
              <w:t>Триметоприм</w:t>
            </w:r>
            <w:proofErr w:type="spellEnd"/>
            <w:r w:rsidRPr="00FF0C2B">
              <w:t xml:space="preserve"> </w:t>
            </w:r>
            <w:r w:rsidR="00FB49E4" w:rsidRPr="00FB49E4">
              <w:t xml:space="preserve"> </w:t>
            </w:r>
            <w:r w:rsidRPr="00FF0C2B">
              <w:t xml:space="preserve"> 400 мг + 80 мг</w:t>
            </w:r>
            <w:r w:rsidR="00FB49E4" w:rsidRPr="00FB49E4">
              <w:t xml:space="preserve"> </w:t>
            </w:r>
            <w:proofErr w:type="spellStart"/>
            <w:proofErr w:type="gramStart"/>
            <w:r w:rsidR="00FB49E4" w:rsidRPr="00FB49E4">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105</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FB49E4">
            <w:proofErr w:type="spellStart"/>
            <w:r w:rsidRPr="00FF0C2B">
              <w:t>Сульфаметоксазол</w:t>
            </w:r>
            <w:proofErr w:type="spellEnd"/>
            <w:r w:rsidRPr="00FF0C2B">
              <w:t xml:space="preserve"> + </w:t>
            </w:r>
            <w:proofErr w:type="spellStart"/>
            <w:r w:rsidRPr="00FF0C2B">
              <w:t>Триметоприм</w:t>
            </w:r>
            <w:proofErr w:type="spellEnd"/>
            <w:r w:rsidRPr="00FF0C2B">
              <w:t xml:space="preserve"> </w:t>
            </w:r>
            <w:r w:rsidR="00FB49E4" w:rsidRPr="00FB49E4">
              <w:t xml:space="preserve"> </w:t>
            </w:r>
            <w:r w:rsidRPr="00FF0C2B">
              <w:t xml:space="preserve"> 800 мг +160 мг</w:t>
            </w:r>
            <w:r w:rsidR="00FB49E4" w:rsidRPr="00FB49E4">
              <w:t xml:space="preserve">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106</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FF0C2B">
              <w:t>Сульфаметоксазол</w:t>
            </w:r>
            <w:proofErr w:type="spellEnd"/>
            <w:r w:rsidRPr="00FF0C2B">
              <w:t xml:space="preserve"> + </w:t>
            </w:r>
            <w:proofErr w:type="spellStart"/>
            <w:r w:rsidRPr="00FF0C2B">
              <w:t>Триметоприм</w:t>
            </w:r>
            <w:proofErr w:type="spellEnd"/>
            <w:r w:rsidRPr="00FF0C2B">
              <w:t xml:space="preserve"> 200 мг + 40 мг / 5 мл Порошок для приготовления суспензии для приема внутрь</w:t>
            </w:r>
            <w:r w:rsidR="00FB49E4" w:rsidRPr="00FB49E4">
              <w:t xml:space="preserve"> </w:t>
            </w:r>
            <w:proofErr w:type="spellStart"/>
            <w:r w:rsidR="00FB49E4" w:rsidRPr="00FB49E4">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107</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FF0C2B">
              <w:t>Сальбутамол</w:t>
            </w:r>
            <w:proofErr w:type="spellEnd"/>
            <w:r w:rsidRPr="00FF0C2B">
              <w:t xml:space="preserve"> 2 мг </w:t>
            </w:r>
            <w:r w:rsidR="00FB49E4">
              <w:rPr>
                <w:lang w:val="en-US"/>
              </w:rPr>
              <w:t xml:space="preserve"> </w:t>
            </w:r>
            <w:proofErr w:type="spellStart"/>
            <w:proofErr w:type="gramStart"/>
            <w:r w:rsidR="00FB49E4" w:rsidRPr="00FB49E4">
              <w:rPr>
                <w:lang w:val="en-US"/>
              </w:rPr>
              <w:t>таб</w:t>
            </w:r>
            <w:proofErr w:type="spellEnd"/>
            <w:proofErr w:type="gramEnd"/>
            <w:r w:rsidR="00FB49E4">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108</w:t>
            </w:r>
          </w:p>
        </w:tc>
        <w:tc>
          <w:tcPr>
            <w:tcW w:w="7704" w:type="dxa"/>
            <w:tcBorders>
              <w:top w:val="single" w:sz="4" w:space="0" w:color="auto"/>
              <w:left w:val="single" w:sz="4" w:space="0" w:color="auto"/>
              <w:bottom w:val="single" w:sz="4" w:space="0" w:color="auto"/>
              <w:right w:val="single" w:sz="4" w:space="0" w:color="auto"/>
            </w:tcBorders>
          </w:tcPr>
          <w:p w:rsidR="00D009FE" w:rsidRDefault="00D009FE" w:rsidP="00D009FE">
            <w:proofErr w:type="spellStart"/>
            <w:r w:rsidRPr="00FF0C2B">
              <w:t>Сальбутамол</w:t>
            </w:r>
            <w:proofErr w:type="spellEnd"/>
            <w:r w:rsidRPr="00FF0C2B">
              <w:t xml:space="preserve"> 4мг </w:t>
            </w:r>
            <w:proofErr w:type="spellStart"/>
            <w:proofErr w:type="gramStart"/>
            <w:r w:rsidR="00FB49E4" w:rsidRPr="00FB49E4">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109</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7D343E">
              <w:t>Сальбутамол</w:t>
            </w:r>
            <w:proofErr w:type="spellEnd"/>
            <w:r w:rsidRPr="007D343E">
              <w:t xml:space="preserve"> 100 мг / </w:t>
            </w:r>
            <w:proofErr w:type="spellStart"/>
            <w:r w:rsidRPr="007D343E">
              <w:t>инголятор</w:t>
            </w:r>
            <w:proofErr w:type="spellEnd"/>
            <w:r w:rsidR="00FB49E4">
              <w:rPr>
                <w:lang w:val="en-US"/>
              </w:rPr>
              <w:t xml:space="preserve"> </w:t>
            </w:r>
            <w:proofErr w:type="spellStart"/>
            <w:r w:rsidR="00FB49E4">
              <w:rPr>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110</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7D343E">
              <w:t>Верапамил</w:t>
            </w:r>
            <w:proofErr w:type="spellEnd"/>
            <w:r w:rsidRPr="007D343E">
              <w:t xml:space="preserve"> 2,5 мг/  мл</w:t>
            </w:r>
            <w:r w:rsidR="00FB49E4">
              <w:rPr>
                <w:lang w:val="en-US"/>
              </w:rPr>
              <w:t xml:space="preserve"> </w:t>
            </w:r>
            <w:proofErr w:type="spellStart"/>
            <w:r w:rsidR="00FB49E4">
              <w:rPr>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111</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proofErr w:type="spellStart"/>
            <w:r w:rsidRPr="007D343E">
              <w:t>Верапамил</w:t>
            </w:r>
            <w:proofErr w:type="spellEnd"/>
            <w:r w:rsidRPr="007D343E">
              <w:t xml:space="preserve"> 80 мг</w:t>
            </w:r>
            <w:r w:rsidR="00FB49E4">
              <w:rPr>
                <w:lang w:val="en-US"/>
              </w:rPr>
              <w:t xml:space="preserve"> </w:t>
            </w:r>
            <w:proofErr w:type="spellStart"/>
            <w:proofErr w:type="gramStart"/>
            <w:r w:rsidR="00FB49E4" w:rsidRPr="00FB49E4">
              <w:rPr>
                <w:lang w:val="en-US"/>
              </w:rPr>
              <w:t>таб</w:t>
            </w:r>
            <w:proofErr w:type="spellEnd"/>
            <w:proofErr w:type="gram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112</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Pr>
              <w:rPr>
                <w:lang w:val="en-US"/>
              </w:rPr>
            </w:pPr>
            <w:r w:rsidRPr="007D343E">
              <w:t>Тетрациклин 1% (мазь глазная)</w:t>
            </w:r>
            <w:r w:rsidR="00FB49E4">
              <w:rPr>
                <w:lang w:val="en-US"/>
              </w:rPr>
              <w:t xml:space="preserve"> </w:t>
            </w:r>
            <w:proofErr w:type="spellStart"/>
            <w:r w:rsidR="00FB49E4">
              <w:rPr>
                <w:lang w:val="en-US"/>
              </w:rPr>
              <w:t>тюб</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113</w:t>
            </w:r>
          </w:p>
        </w:tc>
        <w:tc>
          <w:tcPr>
            <w:tcW w:w="7704" w:type="dxa"/>
            <w:tcBorders>
              <w:top w:val="single" w:sz="4" w:space="0" w:color="auto"/>
              <w:left w:val="single" w:sz="4" w:space="0" w:color="auto"/>
              <w:bottom w:val="single" w:sz="4" w:space="0" w:color="auto"/>
              <w:right w:val="single" w:sz="4" w:space="0" w:color="auto"/>
            </w:tcBorders>
          </w:tcPr>
          <w:p w:rsidR="00D009FE" w:rsidRPr="00FB49E4" w:rsidRDefault="00D009FE" w:rsidP="00D009FE">
            <w:proofErr w:type="spellStart"/>
            <w:r w:rsidRPr="007D343E">
              <w:t>Тобрамицина</w:t>
            </w:r>
            <w:proofErr w:type="spellEnd"/>
            <w:r w:rsidRPr="007D343E">
              <w:t xml:space="preserve"> Глазные капли , 3 мг / мл</w:t>
            </w:r>
            <w:r w:rsidR="00FB49E4" w:rsidRPr="00FB49E4">
              <w:t xml:space="preserve"> </w:t>
            </w:r>
            <w:proofErr w:type="spellStart"/>
            <w:r w:rsidR="00FB49E4" w:rsidRPr="00FB49E4">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114</w:t>
            </w:r>
          </w:p>
        </w:tc>
        <w:tc>
          <w:tcPr>
            <w:tcW w:w="7704" w:type="dxa"/>
            <w:tcBorders>
              <w:top w:val="single" w:sz="4" w:space="0" w:color="auto"/>
              <w:left w:val="single" w:sz="4" w:space="0" w:color="auto"/>
              <w:bottom w:val="single" w:sz="4" w:space="0" w:color="auto"/>
              <w:right w:val="single" w:sz="4" w:space="0" w:color="auto"/>
            </w:tcBorders>
          </w:tcPr>
          <w:p w:rsidR="00D009FE" w:rsidRPr="00F70FBB" w:rsidRDefault="00D009FE" w:rsidP="00FB49E4">
            <w:pPr>
              <w:rPr>
                <w:lang w:val="en-US"/>
              </w:rPr>
            </w:pPr>
            <w:proofErr w:type="spellStart"/>
            <w:r w:rsidRPr="007D343E">
              <w:t>Цефазолин</w:t>
            </w:r>
            <w:proofErr w:type="spellEnd"/>
            <w:r w:rsidRPr="007D343E">
              <w:t xml:space="preserve"> 1 г</w:t>
            </w:r>
            <w:r w:rsidR="00F70FBB">
              <w:rPr>
                <w:lang w:val="en-US"/>
              </w:rPr>
              <w:t xml:space="preserve"> </w:t>
            </w:r>
            <w:proofErr w:type="spellStart"/>
            <w:r w:rsidR="00F70FBB">
              <w:rPr>
                <w:lang w:val="en-US"/>
              </w:rPr>
              <w:t>фл</w:t>
            </w:r>
            <w:proofErr w:type="spellEnd"/>
            <w:r w:rsidR="00DB5DDC">
              <w:rPr>
                <w:lang w:val="en-US"/>
              </w:rPr>
              <w:t xml:space="preserve"> </w:t>
            </w:r>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115</w:t>
            </w:r>
          </w:p>
        </w:tc>
        <w:tc>
          <w:tcPr>
            <w:tcW w:w="7704" w:type="dxa"/>
            <w:tcBorders>
              <w:top w:val="single" w:sz="4" w:space="0" w:color="auto"/>
              <w:left w:val="single" w:sz="4" w:space="0" w:color="auto"/>
              <w:bottom w:val="single" w:sz="4" w:space="0" w:color="auto"/>
              <w:right w:val="single" w:sz="4" w:space="0" w:color="auto"/>
            </w:tcBorders>
          </w:tcPr>
          <w:p w:rsidR="00D009FE" w:rsidRPr="007D343E" w:rsidRDefault="00D009FE" w:rsidP="00D009FE">
            <w:proofErr w:type="spellStart"/>
            <w:r w:rsidRPr="007D343E">
              <w:t>Цетиризин</w:t>
            </w:r>
            <w:proofErr w:type="spellEnd"/>
            <w:r w:rsidRPr="007D343E">
              <w:t xml:space="preserve"> 10 мг </w:t>
            </w:r>
            <w:proofErr w:type="spellStart"/>
            <w:proofErr w:type="gramStart"/>
            <w:r w:rsidR="00DB5DDC" w:rsidRPr="00DB5DDC">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116</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pPr>
              <w:rPr>
                <w:lang w:val="en-US"/>
              </w:rPr>
            </w:pPr>
            <w:proofErr w:type="spellStart"/>
            <w:r w:rsidRPr="007D343E">
              <w:t>Цетиризин</w:t>
            </w:r>
            <w:proofErr w:type="spellEnd"/>
            <w:r w:rsidRPr="007D343E">
              <w:t xml:space="preserve"> 10мг / мл</w:t>
            </w:r>
            <w:r w:rsidR="00DB5DDC">
              <w:rPr>
                <w:lang w:val="en-US"/>
              </w:rPr>
              <w:t xml:space="preserve"> </w:t>
            </w:r>
            <w:proofErr w:type="spellStart"/>
            <w:r w:rsidR="00DB5DDC">
              <w:rPr>
                <w:lang w:val="en-US"/>
              </w:rPr>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117</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B5DDC">
            <w:pPr>
              <w:rPr>
                <w:lang w:val="en-US"/>
              </w:rPr>
            </w:pPr>
            <w:proofErr w:type="spellStart"/>
            <w:r w:rsidRPr="007D343E">
              <w:t>Цефтриаксона</w:t>
            </w:r>
            <w:proofErr w:type="spellEnd"/>
            <w:r w:rsidRPr="007D343E">
              <w:t xml:space="preserve"> 1 г </w:t>
            </w:r>
            <w:proofErr w:type="spellStart"/>
            <w:r w:rsidR="00DB5DDC">
              <w:rPr>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118</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proofErr w:type="spellStart"/>
            <w:r w:rsidRPr="007D343E">
              <w:t>Цианокобаламина</w:t>
            </w:r>
            <w:proofErr w:type="spellEnd"/>
            <w:r w:rsidRPr="007D343E">
              <w:t xml:space="preserve"> 0,5 мг / мл для инъекций раствора</w:t>
            </w:r>
            <w:r w:rsidR="00DB5DDC" w:rsidRPr="00DB5DDC">
              <w:t xml:space="preserve"> </w:t>
            </w:r>
            <w:proofErr w:type="spellStart"/>
            <w:r w:rsidR="00DB5DDC" w:rsidRPr="00DB5DDC">
              <w:t>амп</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119</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proofErr w:type="spellStart"/>
            <w:r w:rsidRPr="007D343E">
              <w:t>Ципрофлоксацин</w:t>
            </w:r>
            <w:proofErr w:type="spellEnd"/>
            <w:r w:rsidRPr="007D343E">
              <w:t xml:space="preserve"> глазные капли 0,3%(</w:t>
            </w:r>
            <w:proofErr w:type="spellStart"/>
            <w:r w:rsidRPr="007D343E">
              <w:t>глзаные</w:t>
            </w:r>
            <w:proofErr w:type="spellEnd"/>
            <w:r w:rsidRPr="007D343E">
              <w:t xml:space="preserve"> капли)</w:t>
            </w:r>
            <w:r w:rsidR="00DB5DDC" w:rsidRPr="00DB5DDC">
              <w:t xml:space="preserve"> </w:t>
            </w:r>
            <w:proofErr w:type="spellStart"/>
            <w:r w:rsidR="00DB5DDC" w:rsidRPr="00DB5DDC">
              <w:t>фл</w:t>
            </w:r>
            <w:proofErr w:type="spellEnd"/>
          </w:p>
        </w:tc>
      </w:tr>
      <w:tr w:rsidR="00D009FE" w:rsidRPr="00E42A92"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120</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proofErr w:type="spellStart"/>
            <w:r w:rsidRPr="007D343E">
              <w:t>Ципрофоксацин</w:t>
            </w:r>
            <w:proofErr w:type="spellEnd"/>
            <w:r w:rsidRPr="007D343E">
              <w:t xml:space="preserve"> + ацетаты </w:t>
            </w:r>
            <w:proofErr w:type="spellStart"/>
            <w:r w:rsidRPr="007D343E">
              <w:t>дексаметазона</w:t>
            </w:r>
            <w:proofErr w:type="spellEnd"/>
            <w:r w:rsidRPr="007D343E">
              <w:t>, 3 мг / мл + 1 мг / мл</w:t>
            </w:r>
            <w:r w:rsidR="00DB5DDC" w:rsidRPr="00DB5DDC">
              <w:t xml:space="preserve"> </w:t>
            </w:r>
            <w:proofErr w:type="spellStart"/>
            <w:r w:rsidR="00DB5DDC" w:rsidRPr="00DB5DDC">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121</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B5DDC">
            <w:pPr>
              <w:rPr>
                <w:lang w:val="en-US"/>
              </w:rPr>
            </w:pPr>
            <w:proofErr w:type="spellStart"/>
            <w:r w:rsidRPr="007D343E">
              <w:t>Хлоргексидин</w:t>
            </w:r>
            <w:proofErr w:type="spellEnd"/>
            <w:r w:rsidRPr="007D343E">
              <w:t xml:space="preserve"> 20% </w:t>
            </w:r>
            <w:r w:rsidR="00DB5DDC">
              <w:rPr>
                <w:rFonts w:ascii="Sylfaen" w:hAnsi="Sylfaen" w:cs="Sylfaen"/>
                <w:lang w:val="en-US"/>
              </w:rPr>
              <w:t xml:space="preserve"> </w:t>
            </w:r>
            <w:proofErr w:type="spellStart"/>
            <w:r w:rsidR="00DB5DDC">
              <w:rPr>
                <w:rFonts w:ascii="Sylfaen" w:hAnsi="Sylfaen" w:cs="Sylfaen"/>
                <w:lang w:val="en-US"/>
              </w:rPr>
              <w:t>фл</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122</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B5DDC" w:rsidP="00DB5DDC">
            <w:pPr>
              <w:rPr>
                <w:lang w:val="en-US"/>
              </w:rPr>
            </w:pPr>
            <w:proofErr w:type="spellStart"/>
            <w:r>
              <w:t>Омепразол</w:t>
            </w:r>
            <w:proofErr w:type="spellEnd"/>
            <w:r>
              <w:t xml:space="preserve"> 20 мг </w:t>
            </w:r>
            <w:r w:rsidR="00D009FE" w:rsidRPr="007D343E">
              <w:t xml:space="preserve"> </w:t>
            </w:r>
            <w:proofErr w:type="spellStart"/>
            <w:r>
              <w:rPr>
                <w:lang w:val="en-US"/>
              </w:rPr>
              <w:t>кап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Pr>
                <w:rFonts w:ascii="GHEA Grapalat" w:hAnsi="GHEA Grapalat"/>
                <w:sz w:val="24"/>
                <w:szCs w:val="24"/>
                <w:lang w:val="en-US"/>
              </w:rPr>
              <w:t>123</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pPr>
              <w:rPr>
                <w:lang w:val="en-US"/>
              </w:rPr>
            </w:pPr>
            <w:proofErr w:type="spellStart"/>
            <w:r w:rsidRPr="007D343E">
              <w:t>Флуконазол</w:t>
            </w:r>
            <w:proofErr w:type="spellEnd"/>
            <w:r w:rsidRPr="007D343E">
              <w:t xml:space="preserve"> 50 мг</w:t>
            </w:r>
            <w:r w:rsidR="00DB5DDC">
              <w:rPr>
                <w:lang w:val="en-US"/>
              </w:rPr>
              <w:t xml:space="preserve"> </w:t>
            </w:r>
            <w:proofErr w:type="spellStart"/>
            <w:proofErr w:type="gramStart"/>
            <w:r w:rsidR="00DB5DDC" w:rsidRPr="00DB5DDC">
              <w:rPr>
                <w:lang w:val="en-US"/>
              </w:rPr>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Pr>
                <w:rFonts w:ascii="GHEA Grapalat" w:hAnsi="GHEA Grapalat"/>
                <w:sz w:val="24"/>
                <w:szCs w:val="24"/>
                <w:lang w:val="en-US"/>
              </w:rPr>
              <w:t>124</w:t>
            </w:r>
          </w:p>
        </w:tc>
        <w:tc>
          <w:tcPr>
            <w:tcW w:w="7704" w:type="dxa"/>
            <w:tcBorders>
              <w:top w:val="single" w:sz="4" w:space="0" w:color="auto"/>
              <w:left w:val="single" w:sz="4" w:space="0" w:color="auto"/>
              <w:bottom w:val="single" w:sz="4" w:space="0" w:color="auto"/>
              <w:right w:val="single" w:sz="4" w:space="0" w:color="auto"/>
            </w:tcBorders>
          </w:tcPr>
          <w:p w:rsidR="00D009FE" w:rsidRPr="007D343E" w:rsidRDefault="00D009FE" w:rsidP="00D009FE">
            <w:proofErr w:type="spellStart"/>
            <w:r w:rsidRPr="007D343E">
              <w:t>Флуконазол</w:t>
            </w:r>
            <w:proofErr w:type="spellEnd"/>
            <w:r w:rsidRPr="007D343E">
              <w:t xml:space="preserve"> 150 мг</w:t>
            </w:r>
            <w:r w:rsidR="00DB5DDC">
              <w:rPr>
                <w:lang w:val="en-US"/>
              </w:rPr>
              <w:t xml:space="preserve"> </w:t>
            </w:r>
            <w:proofErr w:type="spellStart"/>
            <w:proofErr w:type="gramStart"/>
            <w:r w:rsidR="00DB5DDC" w:rsidRPr="00DB5DDC">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Pr>
                <w:rFonts w:ascii="GHEA Grapalat" w:hAnsi="GHEA Grapalat"/>
                <w:sz w:val="24"/>
                <w:szCs w:val="24"/>
                <w:lang w:val="en-US"/>
              </w:rPr>
              <w:t>125</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r w:rsidRPr="007D343E">
              <w:t xml:space="preserve">Фолиевая кислота в 5 мг </w:t>
            </w:r>
            <w:r w:rsidR="00DB5DDC" w:rsidRPr="00DB5DDC">
              <w:t xml:space="preserve"> </w:t>
            </w:r>
            <w:proofErr w:type="spellStart"/>
            <w:proofErr w:type="gramStart"/>
            <w:r w:rsidR="00DB5DDC" w:rsidRPr="00DB5DDC">
              <w:t>таб</w:t>
            </w:r>
            <w:proofErr w:type="spellEnd"/>
            <w:proofErr w:type="gram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Pr="00E72C73" w:rsidRDefault="00D009FE" w:rsidP="00E72C73">
            <w:pPr>
              <w:pStyle w:val="23"/>
              <w:widowControl w:val="0"/>
              <w:spacing w:after="120"/>
              <w:rPr>
                <w:rFonts w:ascii="GHEA Grapalat" w:hAnsi="GHEA Grapalat"/>
                <w:sz w:val="24"/>
                <w:szCs w:val="24"/>
                <w:lang w:val="en-US"/>
              </w:rPr>
            </w:pPr>
            <w:r>
              <w:rPr>
                <w:rFonts w:ascii="GHEA Grapalat" w:hAnsi="GHEA Grapalat"/>
                <w:sz w:val="24"/>
                <w:szCs w:val="24"/>
                <w:lang w:val="en-US"/>
              </w:rPr>
              <w:t>126</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D009FE">
            <w:r w:rsidRPr="007D343E">
              <w:t>Фуросемид 10 мг / мл, раствор для инъекций</w:t>
            </w:r>
            <w:r w:rsidR="00DB5DDC" w:rsidRPr="00DB5DDC">
              <w:t xml:space="preserve"> </w:t>
            </w:r>
            <w:proofErr w:type="spellStart"/>
            <w:r w:rsidR="00DB5DDC" w:rsidRPr="00DB5DDC">
              <w:t>амп</w:t>
            </w:r>
            <w:proofErr w:type="spellEnd"/>
          </w:p>
        </w:tc>
      </w:tr>
      <w:tr w:rsidR="00D009FE" w:rsidTr="00D009FE">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D009FE" w:rsidRDefault="00D009FE" w:rsidP="00E72C73">
            <w:pPr>
              <w:pStyle w:val="23"/>
              <w:widowControl w:val="0"/>
              <w:spacing w:after="120"/>
              <w:rPr>
                <w:rFonts w:ascii="GHEA Grapalat" w:hAnsi="GHEA Grapalat"/>
                <w:sz w:val="24"/>
                <w:szCs w:val="24"/>
                <w:lang w:val="en-US"/>
              </w:rPr>
            </w:pPr>
            <w:r>
              <w:rPr>
                <w:rFonts w:ascii="GHEA Grapalat" w:hAnsi="GHEA Grapalat"/>
                <w:sz w:val="24"/>
                <w:szCs w:val="24"/>
                <w:lang w:val="en-US"/>
              </w:rPr>
              <w:t>127</w:t>
            </w:r>
          </w:p>
        </w:tc>
        <w:tc>
          <w:tcPr>
            <w:tcW w:w="7704" w:type="dxa"/>
            <w:tcBorders>
              <w:top w:val="single" w:sz="4" w:space="0" w:color="auto"/>
              <w:left w:val="single" w:sz="4" w:space="0" w:color="auto"/>
              <w:bottom w:val="single" w:sz="4" w:space="0" w:color="auto"/>
              <w:right w:val="single" w:sz="4" w:space="0" w:color="auto"/>
            </w:tcBorders>
          </w:tcPr>
          <w:p w:rsidR="00D009FE" w:rsidRPr="00DB5DDC" w:rsidRDefault="00D009FE" w:rsidP="0027136A">
            <w:pPr>
              <w:rPr>
                <w:lang w:val="en-US"/>
              </w:rPr>
            </w:pPr>
            <w:r w:rsidRPr="007D343E">
              <w:t>Фуросемид 40 мг</w:t>
            </w:r>
            <w:r w:rsidR="00DB5DDC">
              <w:rPr>
                <w:lang w:val="en-US"/>
              </w:rPr>
              <w:t xml:space="preserve"> </w:t>
            </w:r>
            <w:proofErr w:type="spellStart"/>
            <w:proofErr w:type="gramStart"/>
            <w:r w:rsidR="00DB5DDC" w:rsidRPr="00DB5DDC">
              <w:rPr>
                <w:lang w:val="en-US"/>
              </w:rPr>
              <w:t>таб</w:t>
            </w:r>
            <w:proofErr w:type="spellEnd"/>
            <w:proofErr w:type="gramEnd"/>
          </w:p>
        </w:tc>
      </w:tr>
    </w:tbl>
    <w:p w:rsidR="00E72C73" w:rsidRPr="008F68ED" w:rsidRDefault="00E72C73" w:rsidP="00B46D58">
      <w:pPr>
        <w:pStyle w:val="23"/>
        <w:widowControl w:val="0"/>
        <w:spacing w:after="160" w:line="240" w:lineRule="auto"/>
        <w:ind w:firstLine="567"/>
        <w:rPr>
          <w:rFonts w:ascii="GHEA Grapalat" w:hAnsi="GHEA Grapalat"/>
          <w:sz w:val="24"/>
          <w:szCs w:val="24"/>
        </w:rPr>
      </w:pPr>
    </w:p>
    <w:p w:rsidR="00E72C73" w:rsidRPr="008F68ED" w:rsidRDefault="00E72C73"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lastRenderedPageBreak/>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190ED1" w:rsidP="00B46D58">
      <w:pPr>
        <w:pStyle w:val="af4"/>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w:t>
      </w:r>
      <w:r>
        <w:rPr>
          <w:rFonts w:ascii="GHEA Grapalat" w:hAnsi="GHEA Grapalat"/>
          <w:lang w:val="en-US"/>
        </w:rPr>
        <w:t>27</w:t>
      </w:r>
      <w:r w:rsidR="009F18D0" w:rsidRPr="009044F1">
        <w:rPr>
          <w:rFonts w:ascii="GHEA Grapalat" w:hAnsi="GHEA Grapalat"/>
        </w:rPr>
        <w:t xml:space="preserve">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w:t>
      </w:r>
      <w:r w:rsidRPr="009044F1">
        <w:rPr>
          <w:rFonts w:ascii="GHEA Grapalat" w:hAnsi="GHEA Grapalat"/>
          <w:color w:val="000000"/>
        </w:rPr>
        <w:lastRenderedPageBreak/>
        <w:t>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proofErr w:type="spellStart"/>
      <w:r w:rsidRPr="009044F1">
        <w:rPr>
          <w:rFonts w:ascii="GHEA Grapalat" w:hAnsi="GHEA Grapalat"/>
        </w:rPr>
        <w:t>Участник</w:t>
      </w:r>
      <w:proofErr w:type="gramStart"/>
      <w:r w:rsidR="000C3F69">
        <w:rPr>
          <w:rFonts w:ascii="GHEA Grapalat" w:hAnsi="GHEA Grapalat"/>
        </w:rPr>
        <w:t>,</w:t>
      </w:r>
      <w:r w:rsidR="002C1D72" w:rsidRPr="002C1D72">
        <w:rPr>
          <w:rFonts w:ascii="GHEA Grapalat" w:hAnsi="GHEA Grapalat"/>
        </w:rPr>
        <w:t>в</w:t>
      </w:r>
      <w:proofErr w:type="spellEnd"/>
      <w:proofErr w:type="gramEnd"/>
      <w:r w:rsidR="002C1D72" w:rsidRPr="002C1D72">
        <w:rPr>
          <w:rFonts w:ascii="GHEA Grapalat" w:hAnsi="GHEA Grapalat"/>
        </w:rPr>
        <w:t xml:space="preserve">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sidR="00C366B6">
        <w:rPr>
          <w:rFonts w:ascii="GHEA Grapalat" w:hAnsi="GHEA Grapalat"/>
        </w:rPr>
        <w:t>(</w:t>
      </w:r>
      <w:proofErr w:type="gramEnd"/>
      <w:r w:rsidR="00C366B6">
        <w:rPr>
          <w:rFonts w:ascii="GHEA Grapalat" w:hAnsi="GHEA Grapalat"/>
        </w:rPr>
        <w:t xml:space="preserve">на </w:t>
      </w:r>
      <w:r w:rsidR="00C366B6">
        <w:rPr>
          <w:rFonts w:ascii="GHEA Grapalat" w:hAnsi="GHEA Grapalat"/>
        </w:rPr>
        <w:lastRenderedPageBreak/>
        <w:t>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w:t>
      </w:r>
      <w:proofErr w:type="gramStart"/>
      <w:r w:rsidR="000A6B75" w:rsidRPr="009044F1">
        <w:rPr>
          <w:rFonts w:ascii="GHEA Grapalat" w:hAnsi="GHEA Grapalat"/>
          <w:sz w:val="24"/>
          <w:szCs w:val="24"/>
        </w:rPr>
        <w:t>у</w:t>
      </w:r>
      <w:r w:rsidR="00796D4A">
        <w:rPr>
          <w:rFonts w:ascii="GHEA Grapalat" w:hAnsi="GHEA Grapalat"/>
        </w:rPr>
        <w:t>(</w:t>
      </w:r>
      <w:proofErr w:type="gramEnd"/>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proofErr w:type="spellStart"/>
      <w:r w:rsidR="0021589C">
        <w:rPr>
          <w:rFonts w:ascii="GHEA Grapalat" w:hAnsi="GHEA Grapalat"/>
        </w:rPr>
        <w:t>вписьменнойформе</w:t>
      </w:r>
      <w:r w:rsidRPr="009044F1">
        <w:rPr>
          <w:rFonts w:ascii="GHEA Grapalat" w:hAnsi="GHEA Grapalat"/>
        </w:rPr>
        <w:t>предоставляет</w:t>
      </w:r>
      <w:proofErr w:type="spellEnd"/>
      <w:r w:rsidRPr="009044F1">
        <w:rPr>
          <w:rFonts w:ascii="GHEA Grapalat" w:hAnsi="GHEA Grapalat"/>
        </w:rPr>
        <w:t xml:space="preserve">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 xml:space="preserve">в </w:t>
      </w:r>
      <w:proofErr w:type="spellStart"/>
      <w:r w:rsidR="00A70E4C" w:rsidRPr="00CE71AA">
        <w:rPr>
          <w:rFonts w:ascii="GHEA Grapalat" w:hAnsi="GHEA Grapalat"/>
          <w:sz w:val="24"/>
          <w:szCs w:val="24"/>
        </w:rPr>
        <w:t>Комиссию</w:t>
      </w:r>
      <w:r w:rsidRPr="009044F1">
        <w:rPr>
          <w:rFonts w:ascii="GHEA Grapalat" w:hAnsi="GHEA Grapalat"/>
          <w:sz w:val="24"/>
          <w:szCs w:val="24"/>
        </w:rPr>
        <w:t>не</w:t>
      </w:r>
      <w:proofErr w:type="spellEnd"/>
      <w:r w:rsidRPr="009044F1">
        <w:rPr>
          <w:rFonts w:ascii="GHEA Grapalat" w:hAnsi="GHEA Grapalat"/>
          <w:sz w:val="24"/>
          <w:szCs w:val="24"/>
        </w:rPr>
        <w:t xml:space="preserve"> позднее, чем "окончательный срок подачи заявок" </w:t>
      </w:r>
      <w:r w:rsidR="00F410ED" w:rsidRPr="00F410ED">
        <w:rPr>
          <w:rFonts w:ascii="GHEA Grapalat" w:hAnsi="GHEA Grapalat"/>
          <w:sz w:val="24"/>
          <w:szCs w:val="24"/>
        </w:rPr>
        <w:t>12</w:t>
      </w:r>
      <w:r w:rsidRPr="009044F1">
        <w:rPr>
          <w:rFonts w:ascii="GHEA Grapalat" w:hAnsi="GHEA Grapalat"/>
          <w:sz w:val="24"/>
          <w:szCs w:val="24"/>
        </w:rPr>
        <w:t>"—"</w:t>
      </w:r>
      <w:r w:rsidR="00F410ED" w:rsidRPr="00F410ED">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B87285" w:rsidRPr="00190ED1" w:rsidRDefault="00A80ECD" w:rsidP="00B87285">
      <w:pPr>
        <w:pStyle w:val="a3"/>
        <w:widowControl w:val="0"/>
        <w:spacing w:line="240" w:lineRule="auto"/>
        <w:ind w:firstLine="0"/>
        <w:jc w:val="left"/>
        <w:rPr>
          <w:rFonts w:ascii="GHEA Grapalat" w:hAnsi="GHEA Grapalat"/>
          <w:sz w:val="16"/>
          <w:szCs w:val="16"/>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w:t>
      </w:r>
      <w:r w:rsidR="00B87285" w:rsidRPr="00B87285">
        <w:rPr>
          <w:rFonts w:ascii="GHEA Grapalat" w:hAnsi="GHEA Grapalat"/>
        </w:rPr>
        <w:t xml:space="preserve">  </w:t>
      </w:r>
      <w:r w:rsidR="00B87285">
        <w:rPr>
          <w:rFonts w:ascii="GHEA Grapalat" w:hAnsi="GHEA Grapalat"/>
          <w:sz w:val="24"/>
          <w:szCs w:val="24"/>
        </w:rPr>
        <w:t xml:space="preserve">адресу </w:t>
      </w:r>
      <w:r w:rsidR="00B87285" w:rsidRPr="00B87285">
        <w:rPr>
          <w:rFonts w:ascii="GHEA Grapalat" w:hAnsi="GHEA Grapalat"/>
        </w:rPr>
        <w:t xml:space="preserve"> </w:t>
      </w:r>
      <w:r w:rsidR="00B87285" w:rsidRPr="00B87285">
        <w:rPr>
          <w:rFonts w:ascii="GHEA Grapalat" w:hAnsi="GHEA Grapalat"/>
          <w:b/>
          <w:sz w:val="24"/>
          <w:szCs w:val="24"/>
        </w:rPr>
        <w:t xml:space="preserve">Армения </w:t>
      </w:r>
      <w:proofErr w:type="spellStart"/>
      <w:r w:rsidR="00B87285" w:rsidRPr="00B87285">
        <w:rPr>
          <w:rFonts w:ascii="GHEA Grapalat" w:hAnsi="GHEA Grapalat"/>
          <w:b/>
          <w:sz w:val="24"/>
          <w:szCs w:val="24"/>
        </w:rPr>
        <w:t>Сюникски</w:t>
      </w:r>
      <w:proofErr w:type="spellEnd"/>
      <w:r w:rsidR="00B87285" w:rsidRPr="00B87285">
        <w:rPr>
          <w:rFonts w:ascii="GHEA Grapalat" w:hAnsi="GHEA Grapalat"/>
          <w:b/>
          <w:sz w:val="24"/>
          <w:szCs w:val="24"/>
        </w:rPr>
        <w:t xml:space="preserve"> область с. </w:t>
      </w:r>
      <w:proofErr w:type="spellStart"/>
      <w:r w:rsidR="00190ED1" w:rsidRPr="00190ED1">
        <w:rPr>
          <w:rFonts w:ascii="GHEA Grapalat" w:hAnsi="GHEA Grapalat"/>
          <w:b/>
          <w:sz w:val="24"/>
          <w:szCs w:val="24"/>
        </w:rPr>
        <w:t>Веришен</w:t>
      </w:r>
      <w:proofErr w:type="spellEnd"/>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 не позднее, чем </w:t>
      </w:r>
      <w:r w:rsidRPr="003F7715">
        <w:rPr>
          <w:rFonts w:ascii="GHEA Grapalat" w:hAnsi="GHEA Grapalat"/>
          <w:color w:val="000000" w:themeColor="text1"/>
          <w:sz w:val="32"/>
          <w:szCs w:val="32"/>
        </w:rPr>
        <w:t>"</w:t>
      </w:r>
      <w:r w:rsidR="00190ED1" w:rsidRPr="00190ED1">
        <w:rPr>
          <w:rFonts w:ascii="GHEA Grapalat" w:hAnsi="GHEA Grapalat"/>
          <w:color w:val="000000" w:themeColor="text1"/>
          <w:sz w:val="32"/>
          <w:szCs w:val="32"/>
          <w:vertAlign w:val="subscript"/>
        </w:rPr>
        <w:t>31</w:t>
      </w:r>
      <w:r w:rsidR="003F7715" w:rsidRPr="003F7715">
        <w:rPr>
          <w:rFonts w:ascii="GHEA Grapalat" w:hAnsi="GHEA Grapalat"/>
          <w:color w:val="000000" w:themeColor="text1"/>
          <w:sz w:val="32"/>
          <w:szCs w:val="32"/>
          <w:vertAlign w:val="subscript"/>
        </w:rPr>
        <w:t>.</w:t>
      </w:r>
      <w:r w:rsidR="00B87285" w:rsidRPr="00B87285">
        <w:rPr>
          <w:rFonts w:ascii="GHEA Grapalat" w:hAnsi="GHEA Grapalat"/>
          <w:color w:val="000000" w:themeColor="text1"/>
          <w:sz w:val="32"/>
          <w:szCs w:val="32"/>
          <w:vertAlign w:val="subscript"/>
        </w:rPr>
        <w:t>01</w:t>
      </w:r>
      <w:r w:rsidR="003F7715" w:rsidRPr="003F7715">
        <w:rPr>
          <w:rFonts w:ascii="GHEA Grapalat" w:hAnsi="GHEA Grapalat"/>
          <w:color w:val="000000" w:themeColor="text1"/>
          <w:sz w:val="32"/>
          <w:szCs w:val="32"/>
          <w:vertAlign w:val="subscript"/>
        </w:rPr>
        <w:t>.</w:t>
      </w:r>
      <w:r w:rsidR="008471E8" w:rsidRPr="003F7715">
        <w:rPr>
          <w:rFonts w:ascii="GHEA Grapalat" w:hAnsi="GHEA Grapalat"/>
          <w:color w:val="000000" w:themeColor="text1"/>
          <w:sz w:val="32"/>
          <w:szCs w:val="32"/>
          <w:vertAlign w:val="subscript"/>
          <w:lang w:val="hy-AM"/>
        </w:rPr>
        <w:t>2</w:t>
      </w:r>
      <w:r w:rsidR="003F7715" w:rsidRPr="003F7715">
        <w:rPr>
          <w:rFonts w:ascii="GHEA Grapalat" w:hAnsi="GHEA Grapalat"/>
          <w:color w:val="000000" w:themeColor="text1"/>
          <w:sz w:val="32"/>
          <w:szCs w:val="32"/>
          <w:vertAlign w:val="subscript"/>
        </w:rPr>
        <w:t>0</w:t>
      </w:r>
      <w:r w:rsidR="00B87285" w:rsidRPr="00B87285">
        <w:rPr>
          <w:rFonts w:ascii="GHEA Grapalat" w:hAnsi="GHEA Grapalat"/>
          <w:color w:val="000000" w:themeColor="text1"/>
          <w:sz w:val="32"/>
          <w:szCs w:val="32"/>
          <w:vertAlign w:val="subscript"/>
        </w:rPr>
        <w:t xml:space="preserve">20 </w:t>
      </w:r>
      <w:r w:rsidRPr="008471E8">
        <w:rPr>
          <w:rFonts w:ascii="GHEA Grapalat" w:hAnsi="GHEA Grapalat"/>
          <w:color w:val="000000" w:themeColor="text1"/>
          <w:sz w:val="24"/>
          <w:szCs w:val="24"/>
        </w:rPr>
        <w:t>"</w:t>
      </w:r>
      <w:r w:rsidR="0099454B" w:rsidRPr="0099454B">
        <w:rPr>
          <w:rFonts w:ascii="GHEA Grapalat" w:hAnsi="GHEA Grapalat"/>
          <w:sz w:val="24"/>
          <w:szCs w:val="24"/>
        </w:rPr>
        <w:t>12</w:t>
      </w:r>
      <w:r>
        <w:rPr>
          <w:rFonts w:ascii="GHEA Grapalat" w:hAnsi="GHEA Grapalat"/>
          <w:sz w:val="24"/>
          <w:szCs w:val="24"/>
        </w:rPr>
        <w:t xml:space="preserve"> "—</w:t>
      </w:r>
      <w:r w:rsidR="008471E8">
        <w:rPr>
          <w:rFonts w:ascii="GHEA Grapalat" w:hAnsi="GHEA Grapalat"/>
          <w:sz w:val="24"/>
          <w:szCs w:val="24"/>
          <w:lang w:val="hy-AM"/>
        </w:rPr>
        <w:t>7</w:t>
      </w:r>
      <w:r>
        <w:rPr>
          <w:rFonts w:ascii="GHEA Grapalat" w:hAnsi="GHEA Grapalat"/>
          <w:sz w:val="24"/>
          <w:szCs w:val="24"/>
        </w:rPr>
        <w:t>"-</w:t>
      </w:r>
      <w:proofErr w:type="spellStart"/>
      <w:r>
        <w:rPr>
          <w:rFonts w:ascii="GHEA Grapalat" w:hAnsi="GHEA Grapalat"/>
          <w:sz w:val="24"/>
          <w:szCs w:val="24"/>
        </w:rPr>
        <w:t>го</w:t>
      </w:r>
      <w:proofErr w:type="spellEnd"/>
      <w:r>
        <w:rPr>
          <w:rFonts w:ascii="GHEA Grapalat" w:hAnsi="GHEA Grapalat"/>
          <w:sz w:val="24"/>
          <w:szCs w:val="24"/>
        </w:rPr>
        <w:t xml:space="preserve">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w:t>
      </w:r>
      <w:proofErr w:type="gramStart"/>
      <w:r>
        <w:rPr>
          <w:rFonts w:ascii="GHEA Grapalat" w:hAnsi="GHEA Grapalat"/>
          <w:sz w:val="24"/>
          <w:szCs w:val="24"/>
        </w:rPr>
        <w:t xml:space="preserve">регистрирует секретарь комиссии </w:t>
      </w:r>
      <w:r w:rsidR="00190ED1" w:rsidRPr="00190ED1">
        <w:rPr>
          <w:rFonts w:ascii="GHEA Grapalat" w:hAnsi="GHEA Grapalat"/>
          <w:sz w:val="40"/>
          <w:szCs w:val="40"/>
          <w:vertAlign w:val="subscript"/>
        </w:rPr>
        <w:t xml:space="preserve">Алла Багдасарян </w:t>
      </w:r>
      <w:r w:rsidR="00755F3E">
        <w:rPr>
          <w:rFonts w:ascii="GHEA Grapalat" w:hAnsi="GHEA Grapalat"/>
          <w:sz w:val="24"/>
          <w:szCs w:val="24"/>
        </w:rPr>
        <w:t xml:space="preserve"> </w:t>
      </w:r>
      <w:r>
        <w:rPr>
          <w:rFonts w:ascii="GHEA Grapalat" w:hAnsi="GHEA Grapalat"/>
          <w:sz w:val="24"/>
          <w:szCs w:val="24"/>
        </w:rPr>
        <w:t>Секретарь комиссии регистрирует</w:t>
      </w:r>
      <w:proofErr w:type="gramEnd"/>
      <w:r>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 xml:space="preserve">фирменное наименование, </w:t>
      </w:r>
      <w:proofErr w:type="spellStart"/>
      <w:r w:rsidRPr="00932115">
        <w:rPr>
          <w:rFonts w:ascii="GHEA Grapalat" w:hAnsi="GHEA Grapalat" w:cs="Sylfaen"/>
          <w:sz w:val="24"/>
          <w:szCs w:val="24"/>
        </w:rPr>
        <w:t>марка</w:t>
      </w:r>
      <w:r>
        <w:rPr>
          <w:rFonts w:ascii="GHEA Grapalat" w:hAnsi="GHEA Grapalat" w:cs="Sylfaen"/>
          <w:sz w:val="24"/>
          <w:szCs w:val="24"/>
        </w:rPr>
        <w:t>и</w:t>
      </w:r>
      <w:r w:rsidR="005F25EF" w:rsidRPr="007930E2">
        <w:rPr>
          <w:rFonts w:ascii="GHEA Grapalat" w:hAnsi="GHEA Grapalat"/>
          <w:sz w:val="24"/>
          <w:szCs w:val="24"/>
        </w:rPr>
        <w:t>наименование</w:t>
      </w:r>
      <w:proofErr w:type="spellEnd"/>
      <w:r w:rsidR="005F25EF" w:rsidRPr="007930E2">
        <w:rPr>
          <w:rFonts w:ascii="GHEA Grapalat" w:hAnsi="GHEA Grapalat"/>
          <w:sz w:val="24"/>
          <w:szCs w:val="24"/>
        </w:rPr>
        <w:t xml:space="preserve">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7"/>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lastRenderedPageBreak/>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8"/>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w:t>
      </w:r>
      <w:proofErr w:type="gramStart"/>
      <w:r w:rsidRPr="009044F1">
        <w:rPr>
          <w:rFonts w:ascii="GHEA Grapalat" w:hAnsi="GHEA Grapalat"/>
          <w:sz w:val="24"/>
          <w:szCs w:val="24"/>
        </w:rPr>
        <w:t>обобщенных</w:t>
      </w:r>
      <w:proofErr w:type="gramEnd"/>
      <w:r w:rsidRPr="009044F1">
        <w:rPr>
          <w:rFonts w:ascii="GHEA Grapalat" w:hAnsi="GHEA Grapalat"/>
          <w:sz w:val="24"/>
          <w:szCs w:val="24"/>
        </w:rPr>
        <w:t xml:space="preserve">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ебестоимость</w:t>
      </w:r>
      <w:proofErr w:type="spellEnd"/>
      <w:r w:rsidRPr="00B9778A">
        <w:rPr>
          <w:rFonts w:ascii="GHEA Grapalat" w:hAnsi="GHEA Grapalat"/>
          <w:sz w:val="24"/>
          <w:szCs w:val="24"/>
        </w:rPr>
        <w:t xml:space="preserve">, прибыль,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proofErr w:type="gramStart"/>
      <w:r w:rsidRPr="00A14685">
        <w:rPr>
          <w:rFonts w:ascii="GHEA Grapalat" w:hAnsi="GHEA Grapalat"/>
          <w:sz w:val="24"/>
          <w:szCs w:val="24"/>
        </w:rPr>
        <w:t>.</w:t>
      </w:r>
      <w:r w:rsidR="00AE1E38" w:rsidRPr="00147FD7">
        <w:rPr>
          <w:rFonts w:ascii="GHEA Grapalat" w:hAnsi="GHEA Grapalat"/>
          <w:sz w:val="24"/>
          <w:szCs w:val="24"/>
        </w:rPr>
        <w:t>П</w:t>
      </w:r>
      <w:proofErr w:type="gramEnd"/>
      <w:r w:rsidR="00AE1E38" w:rsidRPr="00147FD7">
        <w:rPr>
          <w:rFonts w:ascii="GHEA Grapalat" w:hAnsi="GHEA Grapalat"/>
          <w:sz w:val="24"/>
          <w:szCs w:val="24"/>
        </w:rPr>
        <w:t>ри</w:t>
      </w:r>
      <w:proofErr w:type="spellEnd"/>
      <w:r w:rsidR="00AE1E38"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spellEnd"/>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w:t>
      </w:r>
      <w:r w:rsidRPr="009044F1">
        <w:rPr>
          <w:rFonts w:ascii="GHEA Grapalat" w:hAnsi="GHEA Grapalat"/>
          <w:i w:val="0"/>
          <w:sz w:val="24"/>
          <w:szCs w:val="24"/>
        </w:rPr>
        <w:lastRenderedPageBreak/>
        <w:t>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w:t>
      </w:r>
      <w:r w:rsidR="00190ED1">
        <w:rPr>
          <w:rFonts w:ascii="GHEA Grapalat" w:hAnsi="GHEA Grapalat"/>
        </w:rPr>
        <w:t xml:space="preserve"> казначейский счет "900</w:t>
      </w:r>
      <w:r w:rsidR="00190ED1" w:rsidRPr="00190ED1">
        <w:rPr>
          <w:rFonts w:ascii="GHEA Grapalat" w:hAnsi="GHEA Grapalat"/>
        </w:rPr>
        <w:t>288000376</w:t>
      </w:r>
      <w:r w:rsidRPr="009044F1">
        <w:rPr>
          <w:rFonts w:ascii="GHEA Grapalat" w:hAnsi="GHEA Grapalat"/>
        </w:rPr>
        <w:t xml:space="preserve">",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w:t>
      </w:r>
      <w:r w:rsidRPr="009044F1">
        <w:rPr>
          <w:rFonts w:ascii="GHEA Grapalat" w:hAnsi="GHEA Grapalat"/>
        </w:rPr>
        <w:lastRenderedPageBreak/>
        <w:t>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9"/>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73502" w:rsidRPr="00473502">
        <w:rPr>
          <w:rFonts w:ascii="GHEA Grapalat" w:hAnsi="GHEA Grapalat"/>
          <w:sz w:val="24"/>
          <w:szCs w:val="24"/>
        </w:rPr>
        <w:t>7</w:t>
      </w:r>
      <w:r w:rsidRPr="009044F1">
        <w:rPr>
          <w:rFonts w:ascii="GHEA Grapalat" w:hAnsi="GHEA Grapalat"/>
          <w:sz w:val="24"/>
          <w:szCs w:val="24"/>
        </w:rPr>
        <w:t xml:space="preserve">"-ый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proofErr w:type="gramStart"/>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spellStart"/>
      <w:r w:rsidR="00D22CBB">
        <w:rPr>
          <w:rFonts w:ascii="GHEA Grapalat" w:hAnsi="GHEA Grapalat"/>
          <w:sz w:val="24"/>
          <w:szCs w:val="24"/>
        </w:rPr>
        <w:t>Отобранныйу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w:t>
      </w:r>
      <w:r w:rsidR="00F410ED">
        <w:rPr>
          <w:rFonts w:ascii="GHEA Grapalat" w:hAnsi="GHEA Grapalat"/>
          <w:i w:val="0"/>
          <w:sz w:val="24"/>
          <w:szCs w:val="24"/>
          <w:lang w:val="en-US"/>
        </w:rPr>
        <w:t>AMD</w:t>
      </w:r>
      <w:r w:rsidR="00A01157" w:rsidRPr="00A01157">
        <w:rPr>
          <w:rFonts w:ascii="GHEA Grapalat" w:hAnsi="GHEA Grapalat"/>
          <w:i w:val="0"/>
          <w:sz w:val="24"/>
          <w:szCs w:val="24"/>
        </w:rPr>
        <w:t>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0"/>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w:t>
      </w:r>
      <w:r w:rsidRPr="009044F1">
        <w:rPr>
          <w:rFonts w:ascii="GHEA Grapalat" w:hAnsi="GHEA Grapalat"/>
          <w:i w:val="0"/>
          <w:sz w:val="24"/>
          <w:szCs w:val="24"/>
        </w:rPr>
        <w:lastRenderedPageBreak/>
        <w:t>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lastRenderedPageBreak/>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 xml:space="preserve">присутствующим на </w:t>
      </w:r>
      <w:proofErr w:type="spellStart"/>
      <w:r w:rsidR="009639FF">
        <w:rPr>
          <w:rFonts w:ascii="GHEA Grapalat" w:hAnsi="GHEA Grapalat"/>
          <w:sz w:val="24"/>
          <w:szCs w:val="24"/>
        </w:rPr>
        <w:t>переговорах</w:t>
      </w:r>
      <w:r w:rsidRPr="009044F1">
        <w:rPr>
          <w:rFonts w:ascii="GHEA Grapalat" w:hAnsi="GHEA Grapalat"/>
          <w:sz w:val="24"/>
          <w:szCs w:val="24"/>
        </w:rPr>
        <w:t>участниками</w:t>
      </w:r>
      <w:proofErr w:type="spellEnd"/>
      <w:r w:rsidRPr="009044F1">
        <w:rPr>
          <w:rFonts w:ascii="GHEA Grapalat" w:hAnsi="GHEA Grapalat"/>
          <w:sz w:val="24"/>
          <w:szCs w:val="24"/>
        </w:rPr>
        <w:t xml:space="preserve"> цены превышают цену, установленную заявкой на </w:t>
      </w:r>
      <w:proofErr w:type="spellStart"/>
      <w:r w:rsidRPr="009044F1">
        <w:rPr>
          <w:rFonts w:ascii="GHEA Grapalat" w:hAnsi="GHEA Grapalat"/>
          <w:sz w:val="24"/>
          <w:szCs w:val="24"/>
        </w:rPr>
        <w:t>закупку</w:t>
      </w:r>
      <w:proofErr w:type="gramStart"/>
      <w:r w:rsidRPr="009044F1">
        <w:rPr>
          <w:rFonts w:ascii="GHEA Grapalat" w:hAnsi="GHEA Grapalat"/>
          <w:sz w:val="24"/>
          <w:szCs w:val="24"/>
        </w:rPr>
        <w:t>,</w:t>
      </w:r>
      <w:r w:rsidR="008F2148">
        <w:rPr>
          <w:rFonts w:ascii="GHEA Grapalat" w:hAnsi="GHEA Grapalat"/>
          <w:sz w:val="24"/>
          <w:szCs w:val="24"/>
        </w:rPr>
        <w:t>т</w:t>
      </w:r>
      <w:proofErr w:type="gramEnd"/>
      <w:r w:rsidR="008F2148">
        <w:rPr>
          <w:rFonts w:ascii="GHEA Grapalat" w:hAnsi="GHEA Grapalat"/>
          <w:sz w:val="24"/>
          <w:szCs w:val="24"/>
        </w:rPr>
        <w:t>о</w:t>
      </w:r>
      <w:r w:rsidR="008F2148" w:rsidRPr="008F2148">
        <w:rPr>
          <w:rFonts w:ascii="GHEA Grapalat" w:hAnsi="GHEA Grapalat"/>
          <w:sz w:val="24"/>
          <w:szCs w:val="24"/>
        </w:rPr>
        <w:t>оценочная</w:t>
      </w:r>
      <w:proofErr w:type="spellEnd"/>
      <w:r w:rsidR="008F2148" w:rsidRPr="008F2148">
        <w:rPr>
          <w:rFonts w:ascii="GHEA Grapalat" w:hAnsi="GHEA Grapalat"/>
          <w:sz w:val="24"/>
          <w:szCs w:val="24"/>
        </w:rPr>
        <w:t xml:space="preserve">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proofErr w:type="spellStart"/>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w:t>
      </w:r>
      <w:proofErr w:type="spellEnd"/>
      <w:r w:rsidR="00E23F8C">
        <w:rPr>
          <w:rFonts w:ascii="GHEA Grapalat" w:hAnsi="GHEA Grapalat"/>
          <w:sz w:val="24"/>
          <w:szCs w:val="24"/>
        </w:rPr>
        <w:t xml:space="preserve"> основании</w:t>
      </w:r>
      <w:r w:rsidR="00144E38">
        <w:rPr>
          <w:rFonts w:ascii="GHEA Grapalat" w:hAnsi="GHEA Grapalat"/>
          <w:sz w:val="24"/>
          <w:szCs w:val="24"/>
        </w:rPr>
        <w:t xml:space="preserve"> того, </w:t>
      </w:r>
      <w:proofErr w:type="spellStart"/>
      <w:r w:rsidR="00144E38">
        <w:rPr>
          <w:rFonts w:ascii="GHEA Grapalat" w:hAnsi="GHEA Grapalat"/>
          <w:sz w:val="24"/>
          <w:szCs w:val="24"/>
        </w:rPr>
        <w:t>что</w:t>
      </w:r>
      <w:r>
        <w:rPr>
          <w:rFonts w:ascii="GHEA Grapalat" w:hAnsi="GHEA Grapalat"/>
          <w:sz w:val="24"/>
          <w:szCs w:val="24"/>
        </w:rPr>
        <w:t>представленны</w:t>
      </w:r>
      <w:r w:rsidR="00144E38">
        <w:rPr>
          <w:rFonts w:ascii="GHEA Grapalat" w:hAnsi="GHEA Grapalat"/>
          <w:sz w:val="24"/>
          <w:szCs w:val="24"/>
        </w:rPr>
        <w:t>е</w:t>
      </w:r>
      <w:proofErr w:type="spellEnd"/>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календарных дней, следующих за </w:t>
      </w:r>
      <w:proofErr w:type="spellStart"/>
      <w:r w:rsidRPr="00235D56">
        <w:rPr>
          <w:rFonts w:ascii="GHEA Grapalat" w:hAnsi="GHEA Grapalat"/>
          <w:sz w:val="24"/>
          <w:szCs w:val="24"/>
        </w:rPr>
        <w:t>заключением</w:t>
      </w:r>
      <w:r w:rsidR="0039134D">
        <w:rPr>
          <w:rFonts w:ascii="GHEA Grapalat" w:hAnsi="GHEA Grapalat"/>
          <w:sz w:val="24"/>
          <w:szCs w:val="24"/>
        </w:rPr>
        <w:t>договора</w:t>
      </w:r>
      <w:proofErr w:type="spellEnd"/>
      <w:r w:rsidR="0039134D">
        <w:rPr>
          <w:rFonts w:ascii="GHEA Grapalat" w:hAnsi="GHEA Grapalat"/>
          <w:sz w:val="24"/>
          <w:szCs w:val="24"/>
        </w:rPr>
        <w:t xml:space="preserve">, </w:t>
      </w:r>
      <w:proofErr w:type="gramStart"/>
      <w:r w:rsidR="007D4E09" w:rsidRPr="00235D56">
        <w:rPr>
          <w:rFonts w:ascii="GHEA Grapalat" w:hAnsi="GHEA Grapalat"/>
          <w:sz w:val="24"/>
          <w:szCs w:val="24"/>
        </w:rPr>
        <w:t>дополнительные</w:t>
      </w:r>
      <w:proofErr w:type="gramEnd"/>
      <w:r w:rsidR="007D4E09" w:rsidRPr="00235D56">
        <w:rPr>
          <w:rFonts w:ascii="GHEA Grapalat" w:hAnsi="GHEA Grapalat"/>
          <w:sz w:val="24"/>
          <w:szCs w:val="24"/>
        </w:rPr>
        <w:t xml:space="preserve"> финансовые </w:t>
      </w:r>
      <w:proofErr w:type="spellStart"/>
      <w:r w:rsidR="007D4E09" w:rsidRPr="00235D56">
        <w:rPr>
          <w:rFonts w:ascii="GHEA Grapalat" w:hAnsi="GHEA Grapalat"/>
          <w:sz w:val="24"/>
          <w:szCs w:val="24"/>
        </w:rPr>
        <w:t>средства</w:t>
      </w:r>
      <w:r w:rsidR="00EC09B0">
        <w:rPr>
          <w:rFonts w:ascii="GHEA Grapalat" w:hAnsi="GHEA Grapalat"/>
          <w:sz w:val="24"/>
          <w:szCs w:val="24"/>
        </w:rPr>
        <w:t>не</w:t>
      </w:r>
      <w:proofErr w:type="spellEnd"/>
      <w:r w:rsidR="00EC09B0">
        <w:rPr>
          <w:rFonts w:ascii="GHEA Grapalat" w:hAnsi="GHEA Grapalat"/>
          <w:sz w:val="24"/>
          <w:szCs w:val="24"/>
        </w:rPr>
        <w:t xml:space="preserve">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spellEnd"/>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proofErr w:type="spellStart"/>
      <w:r w:rsidRPr="009044F1">
        <w:rPr>
          <w:rFonts w:ascii="GHEA Grapalat" w:hAnsi="GHEA Grapalat"/>
          <w:sz w:val="24"/>
          <w:szCs w:val="24"/>
        </w:rPr>
        <w:t>приглашения</w:t>
      </w:r>
      <w:proofErr w:type="gramStart"/>
      <w:r w:rsidRPr="009044F1">
        <w:rPr>
          <w:rFonts w:ascii="GHEA Grapalat" w:hAnsi="GHEA Grapalat"/>
          <w:sz w:val="24"/>
          <w:szCs w:val="24"/>
        </w:rPr>
        <w:t>,к</w:t>
      </w:r>
      <w:proofErr w:type="gramEnd"/>
      <w:r w:rsidRPr="009044F1">
        <w:rPr>
          <w:rFonts w:ascii="GHEA Grapalat" w:hAnsi="GHEA Grapalat"/>
          <w:sz w:val="24"/>
          <w:szCs w:val="24"/>
        </w:rPr>
        <w:t>омиссия</w:t>
      </w:r>
      <w:proofErr w:type="spellEnd"/>
      <w:r w:rsidRPr="009044F1">
        <w:rPr>
          <w:rFonts w:ascii="GHEA Grapalat" w:hAnsi="GHEA Grapalat"/>
          <w:sz w:val="24"/>
          <w:szCs w:val="24"/>
        </w:rPr>
        <w:t xml:space="preserve"> приостанавливает заседание на один рабочий день, а секретарь </w:t>
      </w:r>
      <w:r w:rsidRPr="009044F1">
        <w:rPr>
          <w:rFonts w:ascii="GHEA Grapalat" w:hAnsi="GHEA Grapalat"/>
          <w:sz w:val="24"/>
          <w:szCs w:val="24"/>
        </w:rPr>
        <w:lastRenderedPageBreak/>
        <w:t xml:space="preserve">комиссии в тот же </w:t>
      </w:r>
      <w:proofErr w:type="spellStart"/>
      <w:r w:rsidRPr="009044F1">
        <w:rPr>
          <w:rFonts w:ascii="GHEA Grapalat" w:hAnsi="GHEA Grapalat"/>
          <w:sz w:val="24"/>
          <w:szCs w:val="24"/>
        </w:rPr>
        <w:t>день</w:t>
      </w:r>
      <w:r w:rsidR="001F0DAB">
        <w:rPr>
          <w:rFonts w:ascii="GHEA Grapalat" w:hAnsi="GHEA Grapalat"/>
        </w:rPr>
        <w:t>в</w:t>
      </w:r>
      <w:proofErr w:type="spellEnd"/>
      <w:r w:rsidR="001F0DAB">
        <w:rPr>
          <w:rFonts w:ascii="GHEA Grapalat" w:hAnsi="GHEA Grapalat"/>
        </w:rPr>
        <w:t xml:space="preserve">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sz w:val="24"/>
          <w:szCs w:val="24"/>
        </w:rPr>
        <w:t>закупках</w:t>
      </w:r>
      <w:proofErr w:type="gramStart"/>
      <w:r w:rsidRPr="009044F1">
        <w:rPr>
          <w:rFonts w:ascii="GHEA Grapalat" w:hAnsi="GHEA Grapalat"/>
          <w:sz w:val="24"/>
          <w:szCs w:val="24"/>
        </w:rPr>
        <w:t>.</w:t>
      </w:r>
      <w:r w:rsidR="00895E05" w:rsidRPr="00895E05">
        <w:rPr>
          <w:rFonts w:ascii="GHEA Grapalat" w:hAnsi="GHEA Grapalat"/>
          <w:sz w:val="24"/>
          <w:szCs w:val="24"/>
        </w:rPr>
        <w:t>П</w:t>
      </w:r>
      <w:proofErr w:type="gramEnd"/>
      <w:r w:rsidR="00895E05" w:rsidRPr="00895E05">
        <w:rPr>
          <w:rFonts w:ascii="GHEA Grapalat" w:hAnsi="GHEA Grapalat"/>
          <w:sz w:val="24"/>
          <w:szCs w:val="24"/>
        </w:rPr>
        <w:t>ри</w:t>
      </w:r>
      <w:proofErr w:type="spell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w:t>
      </w:r>
      <w:r w:rsidR="00895E05" w:rsidRPr="00895E05">
        <w:rPr>
          <w:rFonts w:ascii="GHEA Grapalat" w:hAnsi="GHEA Grapalat"/>
          <w:sz w:val="24"/>
          <w:szCs w:val="24"/>
        </w:rPr>
        <w:lastRenderedPageBreak/>
        <w:t>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r w:rsidR="001E4A24">
        <w:rPr>
          <w:rFonts w:ascii="GHEA Grapalat" w:hAnsi="GHEA Grapalat"/>
          <w:sz w:val="24"/>
          <w:szCs w:val="24"/>
        </w:rPr>
        <w:t>почты</w:t>
      </w:r>
      <w:proofErr w:type="gramStart"/>
      <w:r w:rsidR="001E4A24">
        <w:rPr>
          <w:rFonts w:ascii="GHEA Grapalat" w:hAnsi="GHEA Grapalat"/>
          <w:sz w:val="24"/>
          <w:szCs w:val="24"/>
        </w:rPr>
        <w:t>.</w:t>
      </w:r>
      <w:r w:rsidR="001E4A24" w:rsidRPr="001E4A24">
        <w:rPr>
          <w:rFonts w:ascii="GHEA Grapalat" w:hAnsi="GHEA Grapalat"/>
          <w:sz w:val="24"/>
          <w:szCs w:val="24"/>
        </w:rPr>
        <w:t>Е</w:t>
      </w:r>
      <w:proofErr w:type="gramEnd"/>
      <w:r w:rsidR="001E4A24" w:rsidRPr="001E4A24">
        <w:rPr>
          <w:rFonts w:ascii="GHEA Grapalat" w:hAnsi="GHEA Grapalat"/>
          <w:sz w:val="24"/>
          <w:szCs w:val="24"/>
        </w:rPr>
        <w:t>сли</w:t>
      </w:r>
      <w:proofErr w:type="spell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r w:rsidR="00F763EC">
        <w:rPr>
          <w:rFonts w:ascii="GHEA Grapalat" w:hAnsi="GHEA Grapalat"/>
        </w:rPr>
        <w:t>либо</w:t>
      </w:r>
      <w:proofErr w:type="spellEnd"/>
      <w:r w:rsidR="00F763EC">
        <w:rPr>
          <w:rFonts w:ascii="GHEA Grapalat" w:hAnsi="GHEA Grapalat"/>
        </w:rPr>
        <w:t xml:space="preserve">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proofErr w:type="spellStart"/>
      <w:r w:rsidR="00A74478" w:rsidRPr="00A74478">
        <w:rPr>
          <w:rFonts w:ascii="GHEA Grapalat" w:hAnsi="GHEA Grapalat"/>
          <w:sz w:val="24"/>
          <w:szCs w:val="24"/>
        </w:rPr>
        <w:t>приглашением</w:t>
      </w:r>
      <w:proofErr w:type="gramStart"/>
      <w:r w:rsidR="00A74478">
        <w:rPr>
          <w:rFonts w:ascii="GHEA Grapalat" w:hAnsi="GHEA Grapalat"/>
          <w:sz w:val="24"/>
          <w:szCs w:val="24"/>
        </w:rPr>
        <w:t>.</w:t>
      </w:r>
      <w:r w:rsidR="00A23E7B">
        <w:rPr>
          <w:rFonts w:ascii="GHEA Grapalat" w:hAnsi="GHEA Grapalat"/>
          <w:sz w:val="24"/>
          <w:szCs w:val="24"/>
        </w:rPr>
        <w:t>С</w:t>
      </w:r>
      <w:proofErr w:type="gramEnd"/>
      <w:r w:rsidR="00A23E7B">
        <w:rPr>
          <w:rFonts w:ascii="GHEA Grapalat" w:hAnsi="GHEA Grapalat"/>
          <w:sz w:val="24"/>
          <w:szCs w:val="24"/>
        </w:rPr>
        <w:t>екретарь</w:t>
      </w:r>
      <w:proofErr w:type="spellEnd"/>
      <w:r w:rsidR="00A23E7B">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1"/>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spellStart"/>
      <w:r w:rsidR="000702A0" w:rsidRPr="008C0D41">
        <w:rPr>
          <w:rFonts w:ascii="GHEA Grapalat" w:hAnsi="GHEA Grapalat"/>
        </w:rPr>
        <w:t>комиссии</w:t>
      </w:r>
      <w:r w:rsidR="005F2F3B" w:rsidRPr="008C0D41">
        <w:rPr>
          <w:rFonts w:ascii="GHEA Grapalat" w:hAnsi="GHEA Grapalat"/>
        </w:rPr>
        <w:t>отобранным</w:t>
      </w:r>
      <w:proofErr w:type="spellEnd"/>
      <w:r w:rsidR="005F2F3B" w:rsidRPr="008C0D41">
        <w:rPr>
          <w:rFonts w:ascii="GHEA Grapalat" w:hAnsi="GHEA Grapalat"/>
        </w:rPr>
        <w:t xml:space="preserve">  </w:t>
      </w:r>
      <w:r w:rsidRPr="008C0D41">
        <w:rPr>
          <w:rFonts w:ascii="GHEA Grapalat" w:hAnsi="GHEA Grapalat"/>
        </w:rPr>
        <w:t>участник</w:t>
      </w:r>
      <w:r w:rsidR="005F2F3B" w:rsidRPr="008C0D41">
        <w:rPr>
          <w:rFonts w:ascii="GHEA Grapalat" w:hAnsi="GHEA Grapalat"/>
        </w:rPr>
        <w:t xml:space="preserve">ом признается участник занявший следующее </w:t>
      </w:r>
      <w:proofErr w:type="spellStart"/>
      <w:r w:rsidR="005F2F3B" w:rsidRPr="008C0D41">
        <w:rPr>
          <w:rFonts w:ascii="GHEA Grapalat" w:hAnsi="GHEA Grapalat"/>
        </w:rPr>
        <w:t>место</w:t>
      </w:r>
      <w:r w:rsidR="00951CE5" w:rsidRPr="008C0D41">
        <w:rPr>
          <w:rFonts w:ascii="GHEA Grapalat" w:hAnsi="GHEA Grapalat"/>
        </w:rPr>
        <w:t>сприменением</w:t>
      </w:r>
      <w:proofErr w:type="spellEnd"/>
      <w:r w:rsidR="00951CE5" w:rsidRPr="008C0D41">
        <w:rPr>
          <w:rFonts w:ascii="GHEA Grapalat" w:hAnsi="GHEA Grapalat"/>
        </w:rPr>
        <w:t xml:space="preserve">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w:t>
      </w:r>
      <w:r w:rsidRPr="009044F1">
        <w:rPr>
          <w:rFonts w:ascii="GHEA Grapalat" w:hAnsi="GHEA Grapalat"/>
          <w:sz w:val="24"/>
          <w:szCs w:val="24"/>
        </w:rPr>
        <w:lastRenderedPageBreak/>
        <w:t>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w:t>
      </w:r>
      <w:r w:rsidRPr="009044F1">
        <w:rPr>
          <w:rFonts w:ascii="GHEA Grapalat" w:hAnsi="GHEA Grapalat"/>
        </w:rPr>
        <w:lastRenderedPageBreak/>
        <w:t xml:space="preserve">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r w:rsidR="000E4039" w:rsidRPr="009044F1">
        <w:rPr>
          <w:rFonts w:ascii="GHEA Grapalat" w:hAnsi="GHEA Grapalat"/>
        </w:rPr>
        <w:t>получения</w:t>
      </w:r>
      <w:proofErr w:type="gramStart"/>
      <w:r w:rsidR="000E4039">
        <w:rPr>
          <w:rFonts w:ascii="GHEA Grapalat" w:hAnsi="GHEA Grapalat"/>
        </w:rPr>
        <w:t>,</w:t>
      </w:r>
      <w:r w:rsidRPr="009044F1">
        <w:rPr>
          <w:rFonts w:ascii="GHEA Grapalat" w:hAnsi="GHEA Grapalat"/>
        </w:rPr>
        <w:t>о</w:t>
      </w:r>
      <w:proofErr w:type="gramEnd"/>
      <w:r w:rsidRPr="009044F1">
        <w:rPr>
          <w:rFonts w:ascii="GHEA Grapalat" w:hAnsi="GHEA Grapalat"/>
        </w:rPr>
        <w:t>бязан</w:t>
      </w:r>
      <w:proofErr w:type="spell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proofErr w:type="spellEnd"/>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w:t>
      </w:r>
      <w:proofErr w:type="spellStart"/>
      <w:r w:rsidR="001647D2" w:rsidRPr="001647D2">
        <w:rPr>
          <w:rFonts w:ascii="GHEA Grapalat" w:hAnsi="GHEA Grapalat"/>
        </w:rPr>
        <w:t>включительнодо</w:t>
      </w:r>
      <w:proofErr w:type="spellEnd"/>
      <w:r w:rsidR="001647D2" w:rsidRPr="001647D2">
        <w:rPr>
          <w:rFonts w:ascii="GHEA Grapalat" w:hAnsi="GHEA Grapalat"/>
        </w:rPr>
        <w:t xml:space="preserve">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2"/>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007C790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proofErr w:type="spellStart"/>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представляется</w:t>
      </w:r>
      <w:proofErr w:type="spellEnd"/>
      <w:r w:rsidRPr="0035631F">
        <w:rPr>
          <w:rFonts w:ascii="GHEA Grapalat" w:hAnsi="GHEA Grapalat" w:cs="Sylfaen"/>
        </w:rPr>
        <w:t xml:space="preserve">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lastRenderedPageBreak/>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3"/>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w:t>
      </w:r>
      <w:r w:rsidR="00190ED1" w:rsidRPr="00190ED1">
        <w:rPr>
          <w:rFonts w:ascii="GHEA Grapalat" w:hAnsi="GHEA Grapalat"/>
        </w:rPr>
        <w:t>288000376</w:t>
      </w:r>
      <w:r w:rsidRPr="009044F1">
        <w:rPr>
          <w:rFonts w:ascii="GHEA Grapalat" w:hAnsi="GHEA Grapalat"/>
        </w:rPr>
        <w:t>",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наличных </w:t>
      </w:r>
      <w:proofErr w:type="spellStart"/>
      <w:r w:rsidR="00180134" w:rsidRPr="009044F1">
        <w:rPr>
          <w:rFonts w:ascii="GHEA Grapalat" w:hAnsi="GHEA Grapalat"/>
        </w:rPr>
        <w:t>денег</w:t>
      </w:r>
      <w:proofErr w:type="gramStart"/>
      <w:r w:rsidR="006D7219">
        <w:rPr>
          <w:rFonts w:ascii="GHEA Grapalat" w:hAnsi="GHEA Grapalat"/>
        </w:rPr>
        <w:t>.Е</w:t>
      </w:r>
      <w:proofErr w:type="gramEnd"/>
      <w:r w:rsidR="006D7219">
        <w:rPr>
          <w:rFonts w:ascii="GHEA Grapalat" w:hAnsi="GHEA Grapalat"/>
        </w:rPr>
        <w:t>сли</w:t>
      </w:r>
      <w:r w:rsidR="006D7219" w:rsidRPr="009044F1">
        <w:rPr>
          <w:rFonts w:ascii="GHEA Grapalat" w:hAnsi="GHEA Grapalat"/>
        </w:rPr>
        <w:t>на</w:t>
      </w:r>
      <w:proofErr w:type="spellEnd"/>
      <w:r w:rsidR="006D7219" w:rsidRPr="009044F1">
        <w:rPr>
          <w:rFonts w:ascii="GHEA Grapalat" w:hAnsi="GHEA Grapalat"/>
        </w:rPr>
        <w:t xml:space="preserve">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w:t>
      </w:r>
      <w:proofErr w:type="gramStart"/>
      <w:r w:rsidRPr="006D7219">
        <w:rPr>
          <w:rFonts w:ascii="GHEA Grapalat" w:hAnsi="GHEA Grapalat"/>
        </w:rPr>
        <w:t>дств пр</w:t>
      </w:r>
      <w:proofErr w:type="gramEnd"/>
      <w:r w:rsidRPr="006D7219">
        <w:rPr>
          <w:rFonts w:ascii="GHEA Grapalat" w:hAnsi="GHEA Grapalat"/>
        </w:rPr>
        <w:t xml:space="preserve">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proofErr w:type="spellStart"/>
      <w:r w:rsidRPr="006D7219">
        <w:rPr>
          <w:rFonts w:ascii="GHEA Grapalat" w:hAnsi="GHEA Grapalat"/>
        </w:rPr>
        <w:t>утвержденного</w:t>
      </w:r>
      <w:r w:rsidR="00661E7D">
        <w:rPr>
          <w:rFonts w:ascii="GHEA Grapalat" w:hAnsi="GHEA Grapalat"/>
        </w:rPr>
        <w:t>в</w:t>
      </w:r>
      <w:r w:rsidR="00661E7D" w:rsidRPr="006D7219">
        <w:rPr>
          <w:rFonts w:ascii="GHEA Grapalat" w:hAnsi="GHEA Grapalat"/>
        </w:rPr>
        <w:t>одностороннем</w:t>
      </w:r>
      <w:proofErr w:type="spellEnd"/>
      <w:r w:rsidR="00661E7D" w:rsidRPr="006D7219">
        <w:rPr>
          <w:rFonts w:ascii="GHEA Grapalat" w:hAnsi="GHEA Grapalat"/>
        </w:rPr>
        <w:t xml:space="preserve">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w:t>
      </w:r>
      <w:r w:rsidR="00190ED1" w:rsidRPr="00190ED1">
        <w:rPr>
          <w:rFonts w:ascii="GHEA Grapalat" w:hAnsi="GHEA Grapalat"/>
        </w:rPr>
        <w:t>288000376</w:t>
      </w:r>
      <w:r w:rsidRPr="009044F1">
        <w:rPr>
          <w:rFonts w:ascii="GHEA Grapalat" w:hAnsi="GHEA Grapalat"/>
        </w:rPr>
        <w:t>",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w:t>
      </w:r>
      <w:proofErr w:type="gramStart"/>
      <w:r w:rsidR="00D51669">
        <w:rPr>
          <w:rFonts w:ascii="GHEA Grapalat" w:hAnsi="GHEA Grapalat"/>
        </w:rPr>
        <w:t>.П</w:t>
      </w:r>
      <w:proofErr w:type="gramEnd"/>
      <w:r w:rsidR="00D51669">
        <w:rPr>
          <w:rFonts w:ascii="GHEA Grapalat" w:hAnsi="GHEA Grapalat"/>
        </w:rPr>
        <w:t>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w:t>
      </w:r>
      <w:r w:rsidR="00190ED1" w:rsidRPr="00190ED1">
        <w:rPr>
          <w:rFonts w:ascii="GHEA Grapalat" w:hAnsi="GHEA Grapalat"/>
        </w:rPr>
        <w:t>288000376</w:t>
      </w:r>
      <w:r w:rsidRPr="009044F1">
        <w:rPr>
          <w:rFonts w:ascii="GHEA Grapalat" w:hAnsi="GHEA Grapalat"/>
        </w:rPr>
        <w:t xml:space="preserve">".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lastRenderedPageBreak/>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gramStart"/>
      <w:r w:rsidR="00A677CD">
        <w:rPr>
          <w:rFonts w:ascii="GHEA Grapalat" w:hAnsi="GHEA Grapalat"/>
        </w:rPr>
        <w:t>.Ж</w:t>
      </w:r>
      <w:proofErr w:type="gramEnd"/>
      <w:r w:rsidR="00A677CD">
        <w:rPr>
          <w:rFonts w:ascii="GHEA Grapalat" w:hAnsi="GHEA Grapalat"/>
        </w:rPr>
        <w:t>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w:t>
      </w:r>
      <w:proofErr w:type="gramStart"/>
      <w:r w:rsidR="002C605B">
        <w:rPr>
          <w:rFonts w:ascii="GHEA Grapalat" w:hAnsi="GHEA Grapalat"/>
        </w:rPr>
        <w:t>.П</w:t>
      </w:r>
      <w:proofErr w:type="gramEnd"/>
      <w:r w:rsidR="002C605B">
        <w:rPr>
          <w:rFonts w:ascii="GHEA Grapalat" w:hAnsi="GHEA Grapalat"/>
        </w:rPr>
        <w:t>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 xml:space="preserve">обязать принимать соответствующие решения, включая объявление процедуры закупки несостоявшейся, за </w:t>
      </w:r>
      <w:r w:rsidRPr="009044F1">
        <w:rPr>
          <w:rFonts w:ascii="GHEA Grapalat" w:hAnsi="GHEA Grapalat"/>
        </w:rPr>
        <w:lastRenderedPageBreak/>
        <w:t>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w:t>
      </w:r>
      <w:proofErr w:type="gramStart"/>
      <w:r w:rsidR="009639DF">
        <w:rPr>
          <w:rFonts w:ascii="GHEA Grapalat" w:hAnsi="GHEA Grapalat"/>
        </w:rPr>
        <w:t>.В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w:t>
      </w:r>
      <w:r>
        <w:rPr>
          <w:rFonts w:ascii="GHEA Grapalat" w:hAnsi="GHEA Grapalat"/>
        </w:rPr>
        <w:lastRenderedPageBreak/>
        <w:t xml:space="preserve">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r>
        <w:rPr>
          <w:rFonts w:ascii="GHEA Grapalat" w:hAnsi="GHEA Grapalat"/>
        </w:rPr>
        <w:t>или</w:t>
      </w:r>
      <w:proofErr w:type="spellEnd"/>
      <w:r>
        <w:rPr>
          <w:rFonts w:ascii="GHEA Grapalat" w:hAnsi="GHEA Grapalat"/>
        </w:rPr>
        <w:t xml:space="preserve">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F410ED" w:rsidRPr="00B05B1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 xml:space="preserve">е </w:t>
      </w:r>
      <w:proofErr w:type="spellStart"/>
      <w:r w:rsidRPr="009044F1">
        <w:rPr>
          <w:rFonts w:ascii="GHEA Grapalat" w:hAnsi="GHEA Grapalat"/>
        </w:rPr>
        <w:t>им</w:t>
      </w:r>
      <w:r w:rsidRPr="000811C1">
        <w:rPr>
          <w:rFonts w:ascii="GHEA Grapalat" w:hAnsi="GHEA Grapalat"/>
        </w:rPr>
        <w:t>полное</w:t>
      </w:r>
      <w:proofErr w:type="spellEnd"/>
      <w:r w:rsidRPr="000811C1">
        <w:rPr>
          <w:rFonts w:ascii="GHEA Grapalat" w:hAnsi="GHEA Grapalat"/>
        </w:rPr>
        <w:t xml:space="preserve">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 xml:space="preserve">договор о совместной деятельности, если участники участвуют в процедуре закупки в порядке совместной деятельности </w:t>
      </w:r>
      <w:r>
        <w:rPr>
          <w:rFonts w:ascii="GHEA Grapalat" w:hAnsi="GHEA Grapalat"/>
        </w:rPr>
        <w:lastRenderedPageBreak/>
        <w:t>(консорциумом)</w:t>
      </w:r>
      <w:r w:rsidR="00467E75">
        <w:rPr>
          <w:rStyle w:val="af6"/>
          <w:rFonts w:ascii="GHEA Grapalat" w:hAnsi="GHEA Grapalat"/>
        </w:rPr>
        <w:footnoteReference w:customMarkFollows="1" w:id="15"/>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6"/>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410ED" w:rsidRPr="00F410ED">
        <w:rPr>
          <w:rFonts w:ascii="GHEA Grapalat" w:hAnsi="GHEA Grapalat"/>
        </w:rPr>
        <w:t>2</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lastRenderedPageBreak/>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654E19" w:rsidRPr="008E45E1" w:rsidRDefault="00654E19"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9A0A1E" w:rsidRPr="008E45E1" w:rsidRDefault="009A0A1E" w:rsidP="00B46D58">
      <w:pPr>
        <w:pStyle w:val="norm"/>
        <w:widowControl w:val="0"/>
        <w:spacing w:after="160" w:line="240" w:lineRule="auto"/>
        <w:ind w:firstLine="284"/>
        <w:jc w:val="right"/>
        <w:rPr>
          <w:rFonts w:ascii="GHEA Grapalat" w:hAnsi="GHEA Grapalat"/>
          <w:b/>
          <w:sz w:val="24"/>
          <w:szCs w:val="24"/>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A0A1E" w:rsidRPr="009A0A1E" w:rsidRDefault="000D126D" w:rsidP="009A0A1E">
      <w:pPr>
        <w:pStyle w:val="a3"/>
        <w:widowControl w:val="0"/>
        <w:spacing w:after="160" w:line="240" w:lineRule="auto"/>
        <w:ind w:firstLine="0"/>
        <w:jc w:val="center"/>
        <w:rPr>
          <w:rFonts w:ascii="GHEA Grapalat" w:hAnsi="GHEA Grapalat"/>
        </w:rPr>
      </w:pPr>
      <w:r w:rsidRPr="000D126D">
        <w:rPr>
          <w:rFonts w:ascii="GHEA Grapalat" w:hAnsi="GHEA Grapalat"/>
          <w:b/>
          <w:sz w:val="24"/>
          <w:szCs w:val="24"/>
        </w:rPr>
        <w:t xml:space="preserve">                                                                                                                                       </w:t>
      </w:r>
      <w:r w:rsidR="00B2572B"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D009FE">
        <w:rPr>
          <w:rFonts w:ascii="GHEA Grapalat" w:hAnsi="GHEA Grapalat"/>
          <w:b/>
          <w:sz w:val="24"/>
          <w:szCs w:val="24"/>
        </w:rPr>
        <w:t xml:space="preserve">                                                                                                                                      </w:t>
      </w:r>
      <w:r w:rsidR="00B2572B" w:rsidRPr="00374F4A">
        <w:rPr>
          <w:rFonts w:ascii="GHEA Grapalat" w:hAnsi="GHEA Grapalat"/>
          <w:b/>
          <w:sz w:val="24"/>
          <w:szCs w:val="24"/>
        </w:rPr>
        <w:t xml:space="preserve">под кодом </w:t>
      </w:r>
      <w:r w:rsidR="009A0A1E" w:rsidRPr="009A0A1E">
        <w:rPr>
          <w:rFonts w:ascii="GHEA Grapalat" w:hAnsi="GHEA Grapalat"/>
        </w:rPr>
        <w:t>&lt;&lt;</w:t>
      </w:r>
      <w:proofErr w:type="gramStart"/>
      <w:r w:rsidR="009A0A1E" w:rsidRPr="009A0A1E">
        <w:rPr>
          <w:rFonts w:ascii="GHEA Grapalat" w:hAnsi="GHEA Grapalat"/>
          <w:lang w:val="af-ZA"/>
        </w:rPr>
        <w:t>СМ</w:t>
      </w:r>
      <w:r w:rsidR="008E608E">
        <w:rPr>
          <w:rFonts w:ascii="GHEA Grapalat" w:hAnsi="GHEA Grapalat"/>
          <w:lang w:val="af-ZA"/>
        </w:rPr>
        <w:t>ВБА</w:t>
      </w:r>
      <w:proofErr w:type="gramEnd"/>
      <w:r w:rsidR="009A0A1E" w:rsidRPr="009A0A1E">
        <w:rPr>
          <w:rFonts w:ascii="GHEA Grapalat" w:hAnsi="GHEA Grapalat" w:cs="Sylfaen"/>
          <w:color w:val="000000"/>
          <w:lang w:val="af-ZA"/>
        </w:rPr>
        <w:t>-</w:t>
      </w:r>
      <w:proofErr w:type="spellStart"/>
      <w:r>
        <w:rPr>
          <w:rFonts w:ascii="GHEA Grapalat" w:hAnsi="GHEA Grapalat" w:cs="Sylfaen"/>
          <w:color w:val="000000"/>
        </w:rPr>
        <w:t>GHAPDzB</w:t>
      </w:r>
      <w:proofErr w:type="spellEnd"/>
      <w:r w:rsidR="009A0A1E" w:rsidRPr="009A0A1E">
        <w:rPr>
          <w:rFonts w:ascii="GHEA Grapalat" w:hAnsi="GHEA Grapalat" w:cs="Sylfaen"/>
          <w:color w:val="000000"/>
          <w:lang w:val="af-ZA"/>
        </w:rPr>
        <w:t>&gt;&gt;</w:t>
      </w:r>
      <w:r w:rsidR="009A0A1E" w:rsidRPr="009A0A1E">
        <w:rPr>
          <w:rFonts w:ascii="GHEA Grapalat" w:hAnsi="GHEA Grapalat"/>
        </w:rPr>
        <w:t>20/1</w:t>
      </w:r>
    </w:p>
    <w:p w:rsidR="00B2572B" w:rsidRPr="0099454B" w:rsidRDefault="00B2572B" w:rsidP="009A0A1E">
      <w:pPr>
        <w:pStyle w:val="a3"/>
        <w:widowControl w:val="0"/>
        <w:spacing w:after="160" w:line="240" w:lineRule="auto"/>
        <w:ind w:firstLine="0"/>
        <w:jc w:val="center"/>
        <w:rPr>
          <w:rFonts w:ascii="GHEA Grapalat" w:hAnsi="GHEA Grapalat" w:cs="Arial"/>
          <w:b/>
          <w:sz w:val="24"/>
          <w:szCs w:val="24"/>
        </w:rPr>
      </w:pP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410ED" w:rsidRPr="00B05B10">
        <w:rPr>
          <w:rFonts w:ascii="GHEA Grapalat" w:hAnsi="GHEA Grapalat"/>
          <w:b w:val="0"/>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r>
        <w:rPr>
          <w:rFonts w:ascii="GHEA Grapalat" w:hAnsi="GHEA Grapalat"/>
        </w:rPr>
        <w:t>______</w:t>
      </w:r>
      <w:r w:rsidRPr="00C4157A">
        <w:rPr>
          <w:rFonts w:ascii="GHEA Grapalat" w:hAnsi="GHEA Grapalat"/>
        </w:rPr>
        <w:t>_________________________</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A0A1E" w:rsidRPr="009A0A1E" w:rsidRDefault="00374F4A" w:rsidP="009A0A1E">
      <w:pPr>
        <w:pStyle w:val="a3"/>
        <w:widowControl w:val="0"/>
        <w:spacing w:after="160" w:line="240" w:lineRule="auto"/>
        <w:ind w:firstLine="0"/>
        <w:jc w:val="center"/>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473502">
        <w:rPr>
          <w:rFonts w:ascii="GHEA Grapalat" w:hAnsi="GHEA Grapalat"/>
          <w:lang w:val="af-ZA"/>
        </w:rPr>
        <w:t>А</w:t>
      </w:r>
      <w:r w:rsidR="009A0A1E">
        <w:rPr>
          <w:rFonts w:ascii="GHEA Grapalat" w:hAnsi="GHEA Grapalat"/>
          <w:lang w:val="af-ZA"/>
        </w:rPr>
        <w:t xml:space="preserve"> </w:t>
      </w:r>
      <w:r w:rsidR="009A0A1E"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009A0A1E"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009A0A1E" w:rsidRPr="009A0A1E">
        <w:rPr>
          <w:rFonts w:ascii="GHEA Grapalat" w:hAnsi="GHEA Grapalat" w:cs="Sylfaen"/>
          <w:color w:val="000000"/>
          <w:lang w:val="af-ZA"/>
        </w:rPr>
        <w:t>&gt;&gt;</w:t>
      </w:r>
      <w:r w:rsidR="009A0A1E" w:rsidRPr="009A0A1E">
        <w:rPr>
          <w:rFonts w:ascii="GHEA Grapalat" w:hAnsi="GHEA Grapalat"/>
        </w:rPr>
        <w:t>20/1</w:t>
      </w:r>
    </w:p>
    <w:p w:rsidR="00473502" w:rsidRPr="001B7671" w:rsidRDefault="00473502" w:rsidP="00473502">
      <w:pPr>
        <w:pStyle w:val="a3"/>
        <w:widowControl w:val="0"/>
        <w:spacing w:after="160" w:line="240" w:lineRule="auto"/>
        <w:ind w:firstLine="0"/>
        <w:jc w:val="center"/>
        <w:rPr>
          <w:rFonts w:ascii="GHEA Grapalat" w:hAnsi="GHEA Grapalat"/>
          <w:i w:val="0"/>
          <w:sz w:val="24"/>
          <w:szCs w:val="24"/>
        </w:rPr>
      </w:pPr>
    </w:p>
    <w:p w:rsidR="00374F4A" w:rsidRPr="0099454B"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 xml:space="preserve">открытого </w:t>
      </w:r>
      <w:proofErr w:type="spellStart"/>
      <w:r w:rsidRPr="00DD2B43">
        <w:rPr>
          <w:rFonts w:ascii="GHEA Grapalat" w:hAnsi="GHEA Grapalat"/>
        </w:rPr>
        <w:t>конкурса</w:t>
      </w:r>
      <w:r w:rsidRPr="00DA5EA0">
        <w:rPr>
          <w:rFonts w:ascii="GHEA Grapalat" w:hAnsi="GHEA Grapalat"/>
        </w:rPr>
        <w:t>и</w:t>
      </w:r>
      <w:proofErr w:type="spellEnd"/>
      <w:r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A0A1E" w:rsidRPr="009A0A1E" w:rsidRDefault="006B3E56" w:rsidP="009A0A1E">
      <w:pPr>
        <w:pStyle w:val="a3"/>
        <w:widowControl w:val="0"/>
        <w:spacing w:after="160" w:line="240" w:lineRule="auto"/>
        <w:ind w:firstLine="0"/>
        <w:jc w:val="center"/>
        <w:rPr>
          <w:rFonts w:ascii="GHEA Grapalat" w:hAnsi="GHEA Grapalat"/>
        </w:rPr>
      </w:pPr>
      <w:proofErr w:type="spellStart"/>
      <w:r>
        <w:rPr>
          <w:rFonts w:ascii="GHEA Grapalat" w:hAnsi="GHEA Grapalat"/>
        </w:rPr>
        <w:t>удовлетворяет</w:t>
      </w:r>
      <w:r>
        <w:rPr>
          <w:rFonts w:ascii="GHEA Grapalat" w:hAnsi="GHEA Grapalat"/>
          <w:spacing w:val="-4"/>
        </w:rPr>
        <w:t>требованиям</w:t>
      </w:r>
      <w:proofErr w:type="spellEnd"/>
      <w:r>
        <w:rPr>
          <w:rFonts w:ascii="GHEA Grapalat" w:hAnsi="GHEA Grapalat"/>
          <w:spacing w:val="-4"/>
        </w:rPr>
        <w:t xml:space="preserve">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9A0A1E"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009A0A1E"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009A0A1E" w:rsidRPr="009A0A1E">
        <w:rPr>
          <w:rFonts w:ascii="GHEA Grapalat" w:hAnsi="GHEA Grapalat" w:cs="Sylfaen"/>
          <w:color w:val="000000"/>
          <w:lang w:val="af-ZA"/>
        </w:rPr>
        <w:t>&gt;&gt;</w:t>
      </w:r>
      <w:r w:rsidR="009A0A1E" w:rsidRPr="009A0A1E">
        <w:rPr>
          <w:rFonts w:ascii="GHEA Grapalat" w:hAnsi="GHEA Grapalat"/>
        </w:rPr>
        <w:t>20/1</w:t>
      </w:r>
    </w:p>
    <w:p w:rsidR="006B3E56" w:rsidRPr="00473502" w:rsidRDefault="00A90FCD" w:rsidP="009A0A1E">
      <w:pPr>
        <w:pStyle w:val="a3"/>
        <w:widowControl w:val="0"/>
        <w:spacing w:after="160" w:line="240" w:lineRule="auto"/>
        <w:ind w:firstLine="0"/>
        <w:jc w:val="center"/>
        <w:rPr>
          <w:rFonts w:ascii="GHEA Grapalat" w:hAnsi="GHEA Grapalat" w:cs="Arial"/>
        </w:rPr>
      </w:pPr>
      <w:r w:rsidRPr="00473502">
        <w:rPr>
          <w:rFonts w:ascii="GHEA Grapalat" w:hAnsi="GHEA Grapalat"/>
        </w:rPr>
        <w:t xml:space="preserve">и обязуется в случае признания </w:t>
      </w:r>
      <w:r w:rsidR="00BF09F8" w:rsidRPr="00473502">
        <w:rPr>
          <w:rFonts w:ascii="GHEA Grapalat" w:hAnsi="GHEA Grapalat"/>
        </w:rPr>
        <w:t>отобранным</w:t>
      </w:r>
      <w:r w:rsidRPr="00473502">
        <w:rPr>
          <w:rFonts w:ascii="GHEA Grapalat" w:hAnsi="GHEA Grapalat"/>
        </w:rPr>
        <w:t xml:space="preserve"> участником в порядке и сроки, установленные </w:t>
      </w:r>
      <w:r w:rsidR="00B64C48" w:rsidRPr="00473502">
        <w:rPr>
          <w:rFonts w:ascii="GHEA Grapalat" w:hAnsi="GHEA Grapalat"/>
        </w:rPr>
        <w:t xml:space="preserve">настоящим </w:t>
      </w:r>
      <w:r w:rsidRPr="00473502">
        <w:rPr>
          <w:rFonts w:ascii="GHEA Grapalat" w:hAnsi="GHEA Grapalat"/>
        </w:rPr>
        <w:t xml:space="preserve">приглашением </w:t>
      </w:r>
      <w:r w:rsidR="00952531" w:rsidRPr="00473502">
        <w:rPr>
          <w:rFonts w:ascii="GHEA Grapalat" w:hAnsi="GHEA Grapalat"/>
        </w:rPr>
        <w:t xml:space="preserve"> представить обеспечение квалификации в размере ценового предложения,</w:t>
      </w:r>
    </w:p>
    <w:p w:rsidR="009A0A1E" w:rsidRPr="009A0A1E" w:rsidRDefault="006B3E56" w:rsidP="009A0A1E">
      <w:pPr>
        <w:pStyle w:val="a3"/>
        <w:widowControl w:val="0"/>
        <w:spacing w:after="160" w:line="240" w:lineRule="auto"/>
        <w:ind w:firstLine="0"/>
        <w:jc w:val="center"/>
        <w:rPr>
          <w:rFonts w:ascii="GHEA Grapalat" w:hAnsi="GHEA Grapalat"/>
        </w:rPr>
      </w:pPr>
      <w:r w:rsidRPr="00473502">
        <w:rPr>
          <w:rFonts w:ascii="GHEA Grapalat" w:hAnsi="GHEA Grapalat"/>
        </w:rPr>
        <w:t xml:space="preserve">в рамках участия в </w:t>
      </w:r>
      <w:proofErr w:type="spellStart"/>
      <w:r w:rsidR="00305944" w:rsidRPr="00473502">
        <w:rPr>
          <w:rFonts w:ascii="GHEA Grapalat" w:hAnsi="GHEA Grapalat"/>
        </w:rPr>
        <w:t>открытомконкурсе</w:t>
      </w:r>
      <w:r w:rsidRPr="00473502">
        <w:rPr>
          <w:rFonts w:ascii="GHEA Grapalat" w:hAnsi="GHEA Grapalat"/>
        </w:rPr>
        <w:t>под</w:t>
      </w:r>
      <w:proofErr w:type="spellEnd"/>
      <w:r w:rsidRPr="00473502">
        <w:rPr>
          <w:rFonts w:ascii="GHEA Grapalat" w:hAnsi="GHEA Grapalat"/>
        </w:rPr>
        <w:t xml:space="preserve"> кодом </w:t>
      </w:r>
      <w:r w:rsidR="009A0A1E"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009A0A1E"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009A0A1E" w:rsidRPr="009A0A1E">
        <w:rPr>
          <w:rFonts w:ascii="GHEA Grapalat" w:hAnsi="GHEA Grapalat" w:cs="Sylfaen"/>
          <w:color w:val="000000"/>
          <w:lang w:val="af-ZA"/>
        </w:rPr>
        <w:t>&gt;&gt;</w:t>
      </w:r>
      <w:r w:rsidR="009A0A1E" w:rsidRPr="009A0A1E">
        <w:rPr>
          <w:rFonts w:ascii="GHEA Grapalat" w:hAnsi="GHEA Grapalat"/>
        </w:rPr>
        <w:t>20/1</w:t>
      </w:r>
    </w:p>
    <w:p w:rsidR="006B3E56" w:rsidRPr="00473502" w:rsidRDefault="009A0A1E" w:rsidP="00473502">
      <w:pPr>
        <w:pStyle w:val="aff3"/>
        <w:widowControl w:val="0"/>
        <w:numPr>
          <w:ilvl w:val="0"/>
          <w:numId w:val="22"/>
        </w:numPr>
        <w:tabs>
          <w:tab w:val="left" w:pos="567"/>
        </w:tabs>
        <w:spacing w:after="160"/>
        <w:jc w:val="both"/>
        <w:rPr>
          <w:rFonts w:ascii="GHEA Grapalat" w:hAnsi="GHEA Grapalat"/>
        </w:rPr>
      </w:pPr>
      <w:r w:rsidRPr="009A0A1E">
        <w:rPr>
          <w:rFonts w:ascii="GHEA Grapalat" w:hAnsi="GHEA Grapalat"/>
          <w:i/>
        </w:rPr>
        <w:t xml:space="preserve"> </w:t>
      </w:r>
      <w:r w:rsidR="006B3E56" w:rsidRPr="00473502">
        <w:rPr>
          <w:rFonts w:ascii="GHEA Grapalat" w:hAnsi="GHEA Grapalat"/>
        </w:rPr>
        <w:t xml:space="preserve">не допускал и (или) не допустит злоупотребления доминирующим положением и </w:t>
      </w:r>
      <w:proofErr w:type="spellStart"/>
      <w:r w:rsidR="006B3E56" w:rsidRPr="00473502">
        <w:rPr>
          <w:rFonts w:ascii="GHEA Grapalat" w:hAnsi="GHEA Grapalat"/>
        </w:rPr>
        <w:t>антиконкурентного</w:t>
      </w:r>
      <w:proofErr w:type="spellEnd"/>
      <w:r w:rsidR="006B3E56" w:rsidRPr="00473502">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lastRenderedPageBreak/>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A0A1E" w:rsidRPr="009A0A1E" w:rsidRDefault="009A0A1E" w:rsidP="009A0A1E">
      <w:pPr>
        <w:pStyle w:val="a3"/>
        <w:widowControl w:val="0"/>
        <w:spacing w:after="160" w:line="240" w:lineRule="auto"/>
        <w:ind w:firstLine="0"/>
        <w:jc w:val="center"/>
        <w:rPr>
          <w:rFonts w:ascii="GHEA Grapalat" w:hAnsi="GHEA Grapalat"/>
        </w:rPr>
      </w:pPr>
      <w:r w:rsidRPr="009A0A1E">
        <w:rPr>
          <w:rFonts w:ascii="GHEA Grapalat" w:hAnsi="GHEA Grapalat"/>
          <w:b/>
          <w:sz w:val="24"/>
          <w:szCs w:val="24"/>
        </w:rPr>
        <w:t xml:space="preserve">                                                                                                                                      </w:t>
      </w:r>
      <w:r w:rsidR="00D043C1" w:rsidRPr="001439BD">
        <w:rPr>
          <w:rFonts w:ascii="GHEA Grapalat" w:hAnsi="GHEA Grapalat"/>
          <w:b/>
          <w:sz w:val="24"/>
          <w:szCs w:val="24"/>
        </w:rPr>
        <w:t>к Приглашению на открытый конкурс</w:t>
      </w:r>
      <w:r w:rsidR="00D043C1" w:rsidRPr="00AA7117">
        <w:rPr>
          <w:rFonts w:ascii="GHEA Grapalat" w:hAnsi="GHEA Grapalat" w:cs="Arial"/>
          <w:b/>
          <w:sz w:val="24"/>
          <w:szCs w:val="24"/>
        </w:rPr>
        <w:br/>
      </w:r>
      <w:r w:rsidRPr="008E45E1">
        <w:rPr>
          <w:rFonts w:ascii="GHEA Grapalat" w:hAnsi="GHEA Grapalat"/>
          <w:b/>
          <w:sz w:val="24"/>
          <w:szCs w:val="24"/>
        </w:rPr>
        <w:t xml:space="preserve">                                                                                                                                </w:t>
      </w:r>
      <w:r w:rsidR="00D043C1" w:rsidRPr="009044F1">
        <w:rPr>
          <w:rFonts w:ascii="GHEA Grapalat" w:hAnsi="GHEA Grapalat"/>
          <w:b/>
          <w:sz w:val="24"/>
          <w:szCs w:val="24"/>
        </w:rPr>
        <w:t xml:space="preserve">под кодом </w:t>
      </w:r>
      <w:r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Pr="009A0A1E">
        <w:rPr>
          <w:rFonts w:ascii="GHEA Grapalat" w:hAnsi="GHEA Grapalat" w:cs="Sylfaen"/>
          <w:color w:val="000000"/>
          <w:lang w:val="af-ZA"/>
        </w:rPr>
        <w:t>&gt;&gt;</w:t>
      </w:r>
      <w:r w:rsidRPr="009A0A1E">
        <w:rPr>
          <w:rFonts w:ascii="GHEA Grapalat" w:hAnsi="GHEA Grapalat"/>
        </w:rPr>
        <w:t>20/1</w:t>
      </w:r>
    </w:p>
    <w:p w:rsidR="00D043C1" w:rsidRPr="009044F1" w:rsidRDefault="00D043C1" w:rsidP="009A0A1E">
      <w:pPr>
        <w:pStyle w:val="31"/>
        <w:widowControl w:val="0"/>
        <w:spacing w:after="160" w:line="240" w:lineRule="auto"/>
        <w:jc w:val="right"/>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F410ED" w:rsidP="00D043C1">
      <w:pPr>
        <w:pStyle w:val="3"/>
        <w:keepNext w:val="0"/>
        <w:widowControl w:val="0"/>
        <w:spacing w:after="160" w:line="240" w:lineRule="auto"/>
        <w:ind w:left="567" w:right="565"/>
        <w:rPr>
          <w:rFonts w:ascii="GHEA Grapalat" w:hAnsi="GHEA Grapalat" w:cs="Arial"/>
          <w:sz w:val="24"/>
          <w:szCs w:val="24"/>
        </w:rPr>
      </w:pPr>
      <w:r w:rsidRPr="00B05B10">
        <w:rPr>
          <w:rFonts w:ascii="GHEA Grapalat" w:hAnsi="GHEA Grapalat"/>
          <w:b/>
        </w:rPr>
        <w:t>ЗАПРОС КОТИРОВОК</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w:t>
      </w:r>
      <w:proofErr w:type="spellStart"/>
      <w:r>
        <w:rPr>
          <w:rFonts w:ascii="GHEA Grapalat" w:hAnsi="GHEA Grapalat"/>
        </w:rPr>
        <w:t>участника</w:t>
      </w:r>
      <w:r w:rsidRPr="00DD2B43">
        <w:rPr>
          <w:rFonts w:ascii="GHEA Grapalat" w:hAnsi="GHEA Grapalat"/>
        </w:rPr>
        <w:t>в</w:t>
      </w:r>
      <w:proofErr w:type="spellEnd"/>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9A0A1E" w:rsidRPr="009A0A1E" w:rsidRDefault="00D043C1" w:rsidP="009A0A1E">
      <w:pPr>
        <w:pStyle w:val="a3"/>
        <w:widowControl w:val="0"/>
        <w:spacing w:after="160" w:line="240" w:lineRule="auto"/>
        <w:ind w:firstLine="0"/>
        <w:jc w:val="center"/>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w:t>
      </w:r>
      <w:r w:rsidR="009A0A1E" w:rsidRPr="009A0A1E">
        <w:rPr>
          <w:rFonts w:ascii="GHEA Grapalat" w:hAnsi="GHEA Grapalat"/>
        </w:rPr>
        <w:t xml:space="preserve"> </w:t>
      </w:r>
      <w:r w:rsidRPr="009044F1">
        <w:rPr>
          <w:rFonts w:ascii="GHEA Grapalat" w:hAnsi="GHEA Grapalat"/>
        </w:rPr>
        <w:t>ни</w:t>
      </w:r>
      <w:r w:rsidR="009A0A1E" w:rsidRPr="009A0A1E">
        <w:rPr>
          <w:rFonts w:ascii="GHEA Grapalat" w:hAnsi="GHEA Grapalat"/>
        </w:rPr>
        <w:t>&lt;&lt;</w:t>
      </w:r>
      <w:r w:rsidR="009A0A1E" w:rsidRPr="009A0A1E">
        <w:rPr>
          <w:rFonts w:ascii="GHEA Grapalat" w:hAnsi="GHEA Grapalat"/>
          <w:lang w:val="af-ZA"/>
        </w:rPr>
        <w:t>СМХААПК</w:t>
      </w:r>
      <w:r w:rsidR="009A0A1E"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009A0A1E" w:rsidRPr="009A0A1E">
        <w:rPr>
          <w:rFonts w:ascii="GHEA Grapalat" w:hAnsi="GHEA Grapalat" w:cs="Sylfaen"/>
          <w:color w:val="000000"/>
          <w:lang w:val="af-ZA"/>
        </w:rPr>
        <w:t>&gt;&gt;</w:t>
      </w:r>
      <w:r w:rsidR="009A0A1E" w:rsidRPr="009A0A1E">
        <w:rPr>
          <w:rFonts w:ascii="GHEA Grapalat" w:hAnsi="GHEA Grapalat"/>
        </w:rPr>
        <w:t>20/1</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же</w:t>
      </w:r>
      <w:proofErr w:type="gramEnd"/>
      <w:r w:rsidRPr="009044F1">
        <w:rPr>
          <w:rFonts w:ascii="GHEA Grapalat" w:hAnsi="GHEA Grapalat"/>
        </w:rPr>
        <w:t xml:space="preserve"> по лотам </w:t>
      </w:r>
      <w:proofErr w:type="spellStart"/>
      <w:r w:rsidRPr="009044F1">
        <w:rPr>
          <w:rFonts w:ascii="GHEA Grapalat" w:hAnsi="GHEA Grapalat"/>
        </w:rPr>
        <w:t>представляетполное</w:t>
      </w:r>
      <w:proofErr w:type="spellEnd"/>
      <w:r w:rsidRPr="009044F1">
        <w:rPr>
          <w:rFonts w:ascii="GHEA Grapalat" w:hAnsi="GHEA Grapalat"/>
        </w:rPr>
        <w:t xml:space="preserve">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9A0A1E" w:rsidRPr="009A0A1E" w:rsidRDefault="009A0A1E" w:rsidP="009A0A1E">
      <w:pPr>
        <w:pStyle w:val="a3"/>
        <w:widowControl w:val="0"/>
        <w:spacing w:after="160" w:line="240" w:lineRule="auto"/>
        <w:ind w:firstLine="0"/>
        <w:jc w:val="center"/>
        <w:rPr>
          <w:rFonts w:ascii="GHEA Grapalat" w:hAnsi="GHEA Grapalat"/>
        </w:rPr>
      </w:pPr>
      <w:r w:rsidRPr="009A0A1E">
        <w:rPr>
          <w:rFonts w:ascii="GHEA Grapalat" w:hAnsi="GHEA Grapalat"/>
          <w:b/>
          <w:sz w:val="24"/>
          <w:szCs w:val="24"/>
        </w:rPr>
        <w:t xml:space="preserve">                                                                                                                                      </w:t>
      </w:r>
      <w:r w:rsidR="00B2572B"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8E45E1">
        <w:rPr>
          <w:rFonts w:ascii="GHEA Grapalat" w:hAnsi="GHEA Grapalat"/>
          <w:b/>
          <w:sz w:val="24"/>
          <w:szCs w:val="24"/>
        </w:rPr>
        <w:t xml:space="preserve">                                                                                                                            </w:t>
      </w:r>
      <w:r w:rsidR="00B2572B" w:rsidRPr="009044F1">
        <w:rPr>
          <w:rFonts w:ascii="GHEA Grapalat" w:hAnsi="GHEA Grapalat"/>
          <w:b/>
          <w:sz w:val="24"/>
          <w:szCs w:val="24"/>
        </w:rPr>
        <w:t xml:space="preserve">под кодом </w:t>
      </w:r>
      <w:r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Pr="009A0A1E">
        <w:rPr>
          <w:rFonts w:ascii="GHEA Grapalat" w:hAnsi="GHEA Grapalat" w:cs="Sylfaen"/>
          <w:color w:val="000000"/>
          <w:lang w:val="af-ZA"/>
        </w:rPr>
        <w:t>&gt;&gt;</w:t>
      </w:r>
      <w:r w:rsidRPr="009A0A1E">
        <w:rPr>
          <w:rFonts w:ascii="GHEA Grapalat" w:hAnsi="GHEA Grapalat"/>
        </w:rPr>
        <w:t>20/1</w:t>
      </w:r>
    </w:p>
    <w:p w:rsidR="00B2572B" w:rsidRPr="009044F1" w:rsidRDefault="00B2572B" w:rsidP="009A0A1E">
      <w:pPr>
        <w:pStyle w:val="31"/>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9A0A1E" w:rsidRPr="009A0A1E" w:rsidRDefault="00B2572B" w:rsidP="009A0A1E">
      <w:pPr>
        <w:pStyle w:val="a3"/>
        <w:widowControl w:val="0"/>
        <w:spacing w:after="160" w:line="240" w:lineRule="auto"/>
        <w:ind w:firstLine="0"/>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A0A1E" w:rsidRPr="009A0A1E">
        <w:rPr>
          <w:rFonts w:ascii="GHEA Grapalat" w:hAnsi="GHEA Grapalat"/>
        </w:rPr>
        <w:t>&lt;&lt;</w:t>
      </w:r>
      <w:r w:rsidR="008E608E" w:rsidRPr="008E608E">
        <w:t xml:space="preserve"> </w:t>
      </w:r>
      <w:r w:rsidR="008E608E" w:rsidRPr="008E608E">
        <w:rPr>
          <w:rFonts w:ascii="GHEA Grapalat" w:hAnsi="GHEA Grapalat"/>
          <w:lang w:val="af-ZA"/>
        </w:rPr>
        <w:t xml:space="preserve">СМВБА </w:t>
      </w:r>
      <w:r w:rsidR="009A0A1E" w:rsidRPr="009A0A1E">
        <w:rPr>
          <w:rFonts w:ascii="GHEA Grapalat" w:hAnsi="GHEA Grapalat" w:cs="Sylfaen"/>
          <w:color w:val="000000"/>
          <w:lang w:val="af-ZA"/>
        </w:rPr>
        <w:t>-</w:t>
      </w:r>
      <w:proofErr w:type="spellStart"/>
      <w:r w:rsidR="000D126D">
        <w:rPr>
          <w:rFonts w:ascii="GHEA Grapalat" w:hAnsi="GHEA Grapalat" w:cs="Sylfaen"/>
          <w:color w:val="000000"/>
        </w:rPr>
        <w:t>GHAPDzB</w:t>
      </w:r>
      <w:proofErr w:type="spellEnd"/>
      <w:r w:rsidR="009A0A1E" w:rsidRPr="009A0A1E">
        <w:rPr>
          <w:rFonts w:ascii="GHEA Grapalat" w:hAnsi="GHEA Grapalat" w:cs="Sylfaen"/>
          <w:color w:val="000000"/>
          <w:lang w:val="af-ZA"/>
        </w:rPr>
        <w:t>&gt;&gt;</w:t>
      </w:r>
      <w:r w:rsidR="009A0A1E" w:rsidRPr="009A0A1E">
        <w:rPr>
          <w:rFonts w:ascii="GHEA Grapalat" w:hAnsi="GHEA Grapalat"/>
        </w:rPr>
        <w:t>20/1</w:t>
      </w:r>
    </w:p>
    <w:p w:rsidR="00473502" w:rsidRPr="00473502" w:rsidRDefault="00473502" w:rsidP="00473502">
      <w:pPr>
        <w:ind w:firstLine="567"/>
        <w:jc w:val="both"/>
        <w:rPr>
          <w:rFonts w:ascii="GHEA Grapalat" w:hAnsi="GHEA Grapalat"/>
          <w:i/>
        </w:rPr>
      </w:pPr>
    </w:p>
    <w:p w:rsidR="005744FC" w:rsidRPr="008E45E1"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 xml:space="preserve">"Наименование лота </w:t>
            </w:r>
            <w:r w:rsidRPr="005744FC">
              <w:rPr>
                <w:rFonts w:ascii="GHEA Grapalat" w:hAnsi="GHEA Grapalat"/>
                <w:sz w:val="20"/>
                <w:szCs w:val="20"/>
                <w:u w:val="single"/>
                <w:vertAlign w:val="subscript"/>
              </w:rPr>
              <w:lastRenderedPageBreak/>
              <w:t>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9A0A1E" w:rsidRPr="009A0A1E" w:rsidRDefault="009A0A1E" w:rsidP="009A0A1E">
      <w:pPr>
        <w:pStyle w:val="a3"/>
        <w:widowControl w:val="0"/>
        <w:spacing w:after="160" w:line="240" w:lineRule="auto"/>
        <w:ind w:firstLine="0"/>
        <w:jc w:val="center"/>
        <w:rPr>
          <w:rFonts w:ascii="GHEA Grapalat" w:hAnsi="GHEA Grapalat"/>
        </w:rPr>
      </w:pPr>
      <w:r w:rsidRPr="009A0A1E">
        <w:rPr>
          <w:rFonts w:ascii="GHEA Grapalat" w:hAnsi="GHEA Grapalat"/>
          <w:b/>
          <w:sz w:val="24"/>
          <w:szCs w:val="24"/>
        </w:rPr>
        <w:t xml:space="preserve">                                                                                                                                     </w:t>
      </w:r>
      <w:r w:rsidR="00B2572B"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8E45E1">
        <w:rPr>
          <w:rFonts w:ascii="GHEA Grapalat" w:hAnsi="GHEA Grapalat"/>
          <w:b/>
          <w:sz w:val="24"/>
          <w:szCs w:val="24"/>
        </w:rPr>
        <w:t xml:space="preserve">                                                                                                                       </w:t>
      </w:r>
      <w:r w:rsidR="00B2572B" w:rsidRPr="00B138F3">
        <w:rPr>
          <w:rFonts w:ascii="GHEA Grapalat" w:hAnsi="GHEA Grapalat"/>
          <w:b/>
          <w:sz w:val="24"/>
          <w:szCs w:val="24"/>
        </w:rPr>
        <w:t xml:space="preserve">под кодом </w:t>
      </w:r>
      <w:r w:rsidRPr="009A0A1E">
        <w:rPr>
          <w:rFonts w:ascii="GHEA Grapalat" w:hAnsi="GHEA Grapalat"/>
        </w:rPr>
        <w:t>&lt;&lt;</w:t>
      </w:r>
      <w:r w:rsidR="00D6742E" w:rsidRPr="00D6742E">
        <w:t xml:space="preserve"> </w:t>
      </w:r>
      <w:r w:rsidR="00D6742E" w:rsidRPr="00D6742E">
        <w:rPr>
          <w:rFonts w:ascii="GHEA Grapalat" w:hAnsi="GHEA Grapalat"/>
          <w:lang w:val="af-ZA"/>
        </w:rPr>
        <w:t xml:space="preserve">СМВБА </w:t>
      </w:r>
      <w:r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spellEnd"/>
      <w:r w:rsidR="000D126D">
        <w:rPr>
          <w:rFonts w:ascii="GHEA Grapalat" w:hAnsi="GHEA Grapalat" w:cs="Sylfaen"/>
          <w:color w:val="000000"/>
          <w:lang w:val="en-US"/>
        </w:rPr>
        <w:t>B</w:t>
      </w:r>
      <w:r w:rsidRPr="009A0A1E">
        <w:rPr>
          <w:rFonts w:ascii="GHEA Grapalat" w:hAnsi="GHEA Grapalat" w:cs="Sylfaen"/>
          <w:color w:val="000000"/>
          <w:lang w:val="af-ZA"/>
        </w:rPr>
        <w:t>&gt;&gt;</w:t>
      </w:r>
      <w:r w:rsidRPr="009A0A1E">
        <w:rPr>
          <w:rFonts w:ascii="GHEA Grapalat" w:hAnsi="GHEA Grapalat"/>
        </w:rPr>
        <w:t>20/1</w:t>
      </w:r>
    </w:p>
    <w:p w:rsidR="00742F7B" w:rsidRPr="00B138F3" w:rsidRDefault="00742F7B" w:rsidP="009A0A1E">
      <w:pPr>
        <w:pStyle w:val="31"/>
        <w:widowControl w:val="0"/>
        <w:spacing w:after="160" w:line="240" w:lineRule="auto"/>
        <w:jc w:val="right"/>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proofErr w:type="gramStart"/>
      <w:r w:rsidR="00AA2488" w:rsidRPr="00B138F3">
        <w:rPr>
          <w:rFonts w:ascii="GHEA Grapalat" w:hAnsi="GHEA Grapalat"/>
          <w:sz w:val="24"/>
          <w:szCs w:val="24"/>
          <w:lang w:val="en-US"/>
        </w:rPr>
        <w:t>N</w:t>
      </w:r>
      <w:proofErr w:type="gramEnd"/>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наименование </w:t>
      </w:r>
      <w:proofErr w:type="spellStart"/>
      <w:r w:rsidRPr="00B138F3">
        <w:rPr>
          <w:rFonts w:ascii="GHEA Grapalat" w:eastAsiaTheme="minorHAnsi" w:hAnsi="GHEA Grapalat" w:cstheme="minorBidi"/>
          <w:sz w:val="18"/>
          <w:szCs w:val="18"/>
        </w:rPr>
        <w:t>заказчика</w:t>
      </w:r>
      <w:r w:rsidRPr="00B138F3">
        <w:rPr>
          <w:rStyle w:val="af5"/>
          <w:rFonts w:ascii="GHEA Grapalat" w:hAnsi="GHEA Grapalat"/>
          <w:b w:val="0"/>
          <w:sz w:val="16"/>
          <w:szCs w:val="16"/>
        </w:rPr>
        <w:t>наименование</w:t>
      </w:r>
      <w:proofErr w:type="spellEnd"/>
      <w:r w:rsidRPr="00B138F3">
        <w:rPr>
          <w:rStyle w:val="af5"/>
          <w:rFonts w:ascii="GHEA Grapalat" w:hAnsi="GHEA Grapalat"/>
          <w:b w:val="0"/>
          <w:sz w:val="16"/>
          <w:szCs w:val="16"/>
        </w:rPr>
        <w:t xml:space="preserve">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8E45E1" w:rsidRDefault="009A0A1E" w:rsidP="00B46D58">
      <w:pPr>
        <w:widowControl w:val="0"/>
        <w:spacing w:after="160"/>
        <w:ind w:left="567" w:right="565"/>
        <w:jc w:val="center"/>
        <w:rPr>
          <w:rFonts w:ascii="GHEA Grapalat" w:hAnsi="GHEA Grapalat"/>
          <w:b/>
        </w:rPr>
      </w:pPr>
      <w:r w:rsidRPr="008E45E1">
        <w:rPr>
          <w:rFonts w:ascii="GHEA Grapalat" w:hAnsi="GHEA Grapalat"/>
          <w:b/>
        </w:rPr>
        <w:t xml:space="preserve">   </w:t>
      </w:r>
    </w:p>
    <w:p w:rsidR="009A0A1E" w:rsidRPr="008E45E1" w:rsidRDefault="009A0A1E" w:rsidP="00B46D58">
      <w:pPr>
        <w:widowControl w:val="0"/>
        <w:spacing w:after="160"/>
        <w:ind w:left="567" w:right="565"/>
        <w:jc w:val="center"/>
        <w:rPr>
          <w:rFonts w:ascii="GHEA Grapalat" w:hAnsi="GHEA Grapalat"/>
          <w:b/>
        </w:rPr>
      </w:pPr>
    </w:p>
    <w:p w:rsidR="009A0A1E" w:rsidRPr="008E45E1" w:rsidRDefault="009A0A1E" w:rsidP="00B46D58">
      <w:pPr>
        <w:widowControl w:val="0"/>
        <w:spacing w:after="160"/>
        <w:ind w:left="567" w:right="565"/>
        <w:jc w:val="center"/>
        <w:rPr>
          <w:rFonts w:ascii="GHEA Grapalat" w:hAnsi="GHEA Grapalat"/>
          <w:b/>
        </w:rPr>
      </w:pPr>
    </w:p>
    <w:p w:rsidR="009A0A1E" w:rsidRPr="008E45E1" w:rsidRDefault="009A0A1E" w:rsidP="00B46D58">
      <w:pPr>
        <w:widowControl w:val="0"/>
        <w:spacing w:after="160"/>
        <w:ind w:left="567" w:right="565"/>
        <w:jc w:val="center"/>
        <w:rPr>
          <w:rFonts w:ascii="GHEA Grapalat" w:hAnsi="GHEA Grapalat"/>
          <w:b/>
        </w:rPr>
      </w:pPr>
    </w:p>
    <w:p w:rsidR="009A0A1E" w:rsidRPr="008E45E1" w:rsidRDefault="009A0A1E" w:rsidP="00B46D58">
      <w:pPr>
        <w:widowControl w:val="0"/>
        <w:spacing w:after="160"/>
        <w:ind w:left="567" w:right="565"/>
        <w:jc w:val="center"/>
        <w:rPr>
          <w:rFonts w:ascii="GHEA Grapalat" w:hAnsi="GHEA Grapalat"/>
          <w:b/>
        </w:rPr>
      </w:pPr>
    </w:p>
    <w:p w:rsidR="009A0A1E" w:rsidRPr="008E45E1" w:rsidRDefault="009A0A1E"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9A0A1E" w:rsidRPr="009A0A1E" w:rsidRDefault="009A0A1E" w:rsidP="009A0A1E">
      <w:pPr>
        <w:pStyle w:val="a3"/>
        <w:widowControl w:val="0"/>
        <w:spacing w:after="160" w:line="240" w:lineRule="auto"/>
        <w:ind w:firstLine="0"/>
        <w:jc w:val="center"/>
        <w:rPr>
          <w:rFonts w:ascii="GHEA Grapalat" w:hAnsi="GHEA Grapalat"/>
        </w:rPr>
      </w:pPr>
      <w:r w:rsidRPr="009A0A1E">
        <w:rPr>
          <w:rFonts w:ascii="GHEA Grapalat" w:hAnsi="GHEA Grapalat"/>
          <w:b/>
        </w:rPr>
        <w:t xml:space="preserve">                                                                                                                                                                              </w:t>
      </w:r>
      <w:r w:rsidR="007B3F5F" w:rsidRPr="00B138F3">
        <w:rPr>
          <w:rFonts w:ascii="GHEA Grapalat" w:hAnsi="GHEA Grapalat"/>
          <w:b/>
        </w:rPr>
        <w:t>к Приглашению на открытый конкурс</w:t>
      </w:r>
      <w:r w:rsidR="007B3F5F" w:rsidRPr="00B138F3">
        <w:rPr>
          <w:rFonts w:ascii="GHEA Grapalat" w:hAnsi="GHEA Grapalat" w:cs="Arial"/>
          <w:b/>
        </w:rPr>
        <w:br/>
      </w:r>
      <w:r w:rsidRPr="008E45E1">
        <w:rPr>
          <w:rFonts w:ascii="GHEA Grapalat" w:hAnsi="GHEA Grapalat"/>
          <w:b/>
        </w:rPr>
        <w:t xml:space="preserve">                                                                                                                                                                        </w:t>
      </w:r>
      <w:r w:rsidR="007B3F5F" w:rsidRPr="00B138F3">
        <w:rPr>
          <w:rFonts w:ascii="GHEA Grapalat" w:hAnsi="GHEA Grapalat"/>
          <w:b/>
        </w:rPr>
        <w:t xml:space="preserve">под кодом </w:t>
      </w:r>
      <w:r w:rsidRPr="009A0A1E">
        <w:rPr>
          <w:rFonts w:ascii="GHEA Grapalat" w:hAnsi="GHEA Grapalat"/>
        </w:rPr>
        <w:t>&lt;&lt;</w:t>
      </w:r>
      <w:r w:rsidR="00D6742E" w:rsidRPr="00D6742E">
        <w:t xml:space="preserve"> </w:t>
      </w:r>
      <w:r w:rsidR="00D6742E" w:rsidRPr="00D6742E">
        <w:rPr>
          <w:rFonts w:ascii="GHEA Grapalat" w:hAnsi="GHEA Grapalat"/>
          <w:lang w:val="af-ZA"/>
        </w:rPr>
        <w:t xml:space="preserve">СМВБА </w:t>
      </w:r>
      <w:r w:rsidRPr="009A0A1E">
        <w:rPr>
          <w:rFonts w:ascii="GHEA Grapalat" w:hAnsi="GHEA Grapalat" w:cs="Sylfaen"/>
          <w:color w:val="000000"/>
          <w:lang w:val="af-ZA"/>
        </w:rPr>
        <w:t>-</w:t>
      </w:r>
      <w:proofErr w:type="spellStart"/>
      <w:r w:rsidR="000D126D">
        <w:rPr>
          <w:rFonts w:ascii="GHEA Grapalat" w:hAnsi="GHEA Grapalat" w:cs="Sylfaen"/>
          <w:color w:val="000000"/>
        </w:rPr>
        <w:t>GHAPDz</w:t>
      </w:r>
      <w:proofErr w:type="gramStart"/>
      <w:r w:rsidR="000D126D" w:rsidRPr="00D009FE">
        <w:rPr>
          <w:rFonts w:ascii="GHEA Grapalat" w:hAnsi="GHEA Grapalat" w:cs="Sylfaen"/>
          <w:color w:val="000000"/>
        </w:rPr>
        <w:t>Б</w:t>
      </w:r>
      <w:proofErr w:type="spellEnd"/>
      <w:proofErr w:type="gramEnd"/>
      <w:r w:rsidRPr="009A0A1E">
        <w:rPr>
          <w:rFonts w:ascii="GHEA Grapalat" w:hAnsi="GHEA Grapalat" w:cs="Sylfaen"/>
          <w:color w:val="000000"/>
          <w:lang w:val="af-ZA"/>
        </w:rPr>
        <w:t>&gt;&gt;</w:t>
      </w:r>
      <w:r w:rsidRPr="009A0A1E">
        <w:rPr>
          <w:rFonts w:ascii="GHEA Grapalat" w:hAnsi="GHEA Grapalat"/>
        </w:rPr>
        <w:t>20/1</w:t>
      </w:r>
    </w:p>
    <w:p w:rsidR="007B3F5F" w:rsidRPr="0099454B" w:rsidRDefault="007B3F5F" w:rsidP="009A0A1E">
      <w:pPr>
        <w:pStyle w:val="a3"/>
        <w:widowControl w:val="0"/>
        <w:spacing w:after="160" w:line="240" w:lineRule="auto"/>
        <w:ind w:firstLine="0"/>
        <w:jc w:val="center"/>
        <w:rPr>
          <w:rFonts w:ascii="GHEA Grapalat" w:hAnsi="GHEA Grapalat" w:cs="Arial"/>
          <w:b/>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spellStart"/>
      <w:r w:rsidRPr="00B138F3">
        <w:rPr>
          <w:rFonts w:ascii="GHEA Grapalat" w:eastAsiaTheme="minorHAnsi" w:hAnsi="GHEA Grapalat" w:cstheme="minorBidi"/>
          <w:sz w:val="18"/>
          <w:szCs w:val="18"/>
        </w:rPr>
        <w:t>заключаемогодоговара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spellStart"/>
      <w:r w:rsidRPr="00B138F3">
        <w:rPr>
          <w:rFonts w:ascii="GHEA Grapalat" w:eastAsiaTheme="minorHAnsi" w:hAnsi="GHEA Grapalat" w:cstheme="minorBidi"/>
          <w:sz w:val="18"/>
          <w:szCs w:val="18"/>
        </w:rPr>
        <w:t>заключаемогодоговара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7C790F" w:rsidRDefault="007C790F" w:rsidP="00B46D58">
      <w:pPr>
        <w:widowControl w:val="0"/>
        <w:spacing w:after="160"/>
        <w:ind w:left="567" w:right="565"/>
        <w:jc w:val="center"/>
        <w:rPr>
          <w:rFonts w:ascii="GHEA Grapalat" w:hAnsi="GHEA Grapalat"/>
          <w:b/>
        </w:rPr>
      </w:pPr>
    </w:p>
    <w:p w:rsidR="007C790F" w:rsidRDefault="007C790F" w:rsidP="00B46D58">
      <w:pPr>
        <w:widowControl w:val="0"/>
        <w:spacing w:after="160"/>
        <w:ind w:left="567" w:right="565"/>
        <w:jc w:val="center"/>
        <w:rPr>
          <w:rFonts w:ascii="GHEA Grapalat" w:hAnsi="GHEA Grapalat"/>
          <w:b/>
        </w:rPr>
      </w:pPr>
    </w:p>
    <w:p w:rsidR="007C790F" w:rsidRDefault="007C790F" w:rsidP="00B46D58">
      <w:pPr>
        <w:widowControl w:val="0"/>
        <w:spacing w:after="160"/>
        <w:ind w:left="567" w:right="565"/>
        <w:jc w:val="center"/>
        <w:rPr>
          <w:rFonts w:ascii="GHEA Grapalat" w:hAnsi="GHEA Grapalat"/>
          <w:b/>
        </w:rPr>
      </w:pPr>
    </w:p>
    <w:p w:rsidR="007C790F" w:rsidRDefault="007C790F" w:rsidP="00B46D58">
      <w:pPr>
        <w:widowControl w:val="0"/>
        <w:spacing w:after="160"/>
        <w:ind w:left="567" w:right="565"/>
        <w:jc w:val="center"/>
        <w:rPr>
          <w:rFonts w:ascii="GHEA Grapalat" w:hAnsi="GHEA Grapalat"/>
          <w:b/>
        </w:rPr>
      </w:pPr>
    </w:p>
    <w:p w:rsidR="007C790F" w:rsidRPr="00B138F3" w:rsidRDefault="007C790F"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9A0A1E" w:rsidRPr="009A0A1E" w:rsidRDefault="007C790F" w:rsidP="009A0A1E">
      <w:pPr>
        <w:pStyle w:val="a3"/>
        <w:widowControl w:val="0"/>
        <w:spacing w:after="160" w:line="240" w:lineRule="auto"/>
        <w:ind w:firstLine="0"/>
        <w:jc w:val="center"/>
        <w:rPr>
          <w:rFonts w:ascii="GHEA Grapalat" w:hAnsi="GHEA Grapalat"/>
        </w:rPr>
      </w:pPr>
      <w:r>
        <w:rPr>
          <w:rFonts w:ascii="GHEA Grapalat" w:hAnsi="GHEA Grapalat"/>
          <w:i w:val="0"/>
          <w:sz w:val="22"/>
          <w:szCs w:val="22"/>
        </w:rPr>
        <w:t xml:space="preserve">                                                                                                                                                   </w:t>
      </w:r>
      <w:r w:rsidR="003D2FE2" w:rsidRPr="00B138F3">
        <w:rPr>
          <w:rFonts w:ascii="GHEA Grapalat" w:hAnsi="GHEA Grapalat"/>
          <w:i w:val="0"/>
          <w:sz w:val="22"/>
          <w:szCs w:val="22"/>
        </w:rPr>
        <w:t>к Приглашению на открытый конкурс</w:t>
      </w:r>
      <w:r w:rsidR="003D2FE2" w:rsidRPr="00B138F3">
        <w:rPr>
          <w:rFonts w:ascii="GHEA Grapalat" w:hAnsi="GHEA Grapalat" w:cs="GHEA Grapalat"/>
          <w:i w:val="0"/>
          <w:sz w:val="22"/>
          <w:szCs w:val="22"/>
        </w:rPr>
        <w:br/>
      </w:r>
      <w:r>
        <w:rPr>
          <w:rFonts w:ascii="GHEA Grapalat" w:hAnsi="GHEA Grapalat"/>
          <w:i w:val="0"/>
          <w:sz w:val="22"/>
          <w:szCs w:val="22"/>
        </w:rPr>
        <w:t xml:space="preserve">                                                                                                                                           </w:t>
      </w:r>
      <w:r w:rsidR="003D2FE2" w:rsidRPr="00B138F3">
        <w:rPr>
          <w:rFonts w:ascii="GHEA Grapalat" w:hAnsi="GHEA Grapalat"/>
          <w:i w:val="0"/>
          <w:sz w:val="22"/>
          <w:szCs w:val="22"/>
        </w:rPr>
        <w:t xml:space="preserve">под кодом </w:t>
      </w:r>
      <w:r w:rsidR="009A0A1E" w:rsidRPr="009A0A1E">
        <w:rPr>
          <w:rFonts w:ascii="GHEA Grapalat" w:hAnsi="GHEA Grapalat"/>
        </w:rPr>
        <w:t>&lt;&lt;</w:t>
      </w:r>
      <w:r w:rsidR="00D6742E" w:rsidRPr="00D6742E">
        <w:t xml:space="preserve"> </w:t>
      </w:r>
      <w:r w:rsidR="00D6742E" w:rsidRPr="00D6742E">
        <w:rPr>
          <w:rFonts w:ascii="GHEA Grapalat" w:hAnsi="GHEA Grapalat"/>
          <w:lang w:val="af-ZA"/>
        </w:rPr>
        <w:t xml:space="preserve">СМВБА </w:t>
      </w:r>
      <w:proofErr w:type="spellStart"/>
      <w:r w:rsidR="00076DDF">
        <w:rPr>
          <w:rFonts w:ascii="GHEA Grapalat" w:hAnsi="GHEA Grapalat" w:cs="Sylfaen"/>
          <w:color w:val="000000"/>
        </w:rPr>
        <w:t>GHAPDzB</w:t>
      </w:r>
      <w:proofErr w:type="spellEnd"/>
      <w:r w:rsidR="009A0A1E" w:rsidRPr="009A0A1E">
        <w:rPr>
          <w:rFonts w:ascii="GHEA Grapalat" w:hAnsi="GHEA Grapalat" w:cs="Sylfaen"/>
          <w:color w:val="000000"/>
          <w:lang w:val="af-ZA"/>
        </w:rPr>
        <w:t>&gt;&gt;</w:t>
      </w:r>
      <w:r w:rsidR="009A0A1E" w:rsidRPr="009A0A1E">
        <w:rPr>
          <w:rFonts w:ascii="GHEA Grapalat" w:hAnsi="GHEA Grapalat"/>
        </w:rPr>
        <w:t>20/1</w:t>
      </w:r>
    </w:p>
    <w:p w:rsidR="00473502" w:rsidRPr="00473502" w:rsidRDefault="00473502" w:rsidP="00473502">
      <w:pPr>
        <w:pStyle w:val="a3"/>
        <w:widowControl w:val="0"/>
        <w:spacing w:after="160" w:line="240" w:lineRule="auto"/>
        <w:ind w:firstLine="0"/>
        <w:jc w:val="center"/>
        <w:rPr>
          <w:rFonts w:ascii="GHEA Grapalat" w:hAnsi="GHEA Grapalat"/>
        </w:rPr>
      </w:pPr>
    </w:p>
    <w:p w:rsidR="003D2FE2" w:rsidRPr="0099454B"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r w:rsidRPr="00B138F3">
        <w:rPr>
          <w:rFonts w:ascii="GHEA Grapalat" w:hAnsi="GHEA Grapalat"/>
          <w:sz w:val="22"/>
          <w:szCs w:val="22"/>
        </w:rPr>
        <w:t>представляет</w:t>
      </w:r>
      <w:proofErr w:type="spellEnd"/>
      <w:r w:rsidRPr="00B138F3">
        <w:rPr>
          <w:rFonts w:ascii="GHEA Grapalat" w:hAnsi="GHEA Grapalat"/>
          <w:sz w:val="22"/>
          <w:szCs w:val="22"/>
        </w:rPr>
        <w:t xml:space="preserve">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spellStart"/>
      <w:r w:rsidRPr="00B138F3">
        <w:rPr>
          <w:rFonts w:ascii="GHEA Grapalat" w:hAnsi="GHEA Grapalat"/>
          <w:sz w:val="22"/>
          <w:szCs w:val="22"/>
        </w:rPr>
        <w:t>вБанк</w:t>
      </w:r>
      <w:proofErr w:type="spellEnd"/>
      <w:r w:rsidRPr="00B138F3">
        <w:rPr>
          <w:rFonts w:ascii="GHEA Grapalat" w:hAnsi="GHEA Grapalat"/>
          <w:sz w:val="22"/>
          <w:szCs w:val="22"/>
        </w:rPr>
        <w:t>-плательщик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 xml:space="preserve">Требовании. Банк не обязан проверять факты нарушения </w:t>
      </w:r>
      <w:r w:rsidRPr="00B138F3">
        <w:rPr>
          <w:rFonts w:ascii="GHEA Grapalat" w:hAnsi="GHEA Grapalat"/>
          <w:sz w:val="22"/>
          <w:szCs w:val="22"/>
        </w:rPr>
        <w:lastRenderedPageBreak/>
        <w:t>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C62F2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62F2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C62F2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lastRenderedPageBreak/>
              <w:t>17.</w:t>
            </w:r>
            <w:r w:rsidRPr="00B138F3">
              <w:rPr>
                <w:rFonts w:ascii="GHEA Grapalat" w:hAnsi="GHEA Grapalat"/>
              </w:rPr>
              <w:tab/>
              <w:t>Цель сделки (уплаты): (для обеспечения исполнения договора)</w:t>
            </w:r>
          </w:p>
        </w:tc>
      </w:tr>
      <w:tr w:rsidR="00B138F3" w:rsidRPr="00B138F3" w:rsidTr="00C62F28">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C62F28">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C62F2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C62F28">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jc w:val="right"/>
              <w:rPr>
                <w:rFonts w:ascii="GHEA Grapalat" w:hAnsi="GHEA Grapalat" w:cs="Tahoma"/>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C62F28">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C62F28">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C62F28">
            <w:pPr>
              <w:widowControl w:val="0"/>
              <w:spacing w:after="160"/>
              <w:rPr>
                <w:rFonts w:ascii="GHEA Grapalat" w:hAnsi="GHEA Grapalat"/>
              </w:rPr>
            </w:pPr>
          </w:p>
          <w:p w:rsidR="00C3421C" w:rsidRPr="00B138F3" w:rsidRDefault="00C3421C" w:rsidP="00C62F28">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C62F28">
            <w:pPr>
              <w:widowControl w:val="0"/>
              <w:spacing w:after="160"/>
              <w:rPr>
                <w:rFonts w:ascii="GHEA Grapalat" w:hAnsi="GHEA Grapalat" w:cs="Tahoma"/>
              </w:rPr>
            </w:pPr>
          </w:p>
          <w:p w:rsidR="00C3421C" w:rsidRPr="00B138F3" w:rsidRDefault="00C3421C" w:rsidP="00C62F2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C62F28">
            <w:pPr>
              <w:widowControl w:val="0"/>
              <w:spacing w:after="160"/>
              <w:rPr>
                <w:rFonts w:ascii="GHEA Grapalat" w:hAnsi="GHEA Grapalat" w:cs="Tahoma"/>
              </w:rPr>
            </w:pPr>
            <w:r w:rsidRPr="00B138F3">
              <w:rPr>
                <w:rFonts w:ascii="GHEA Grapalat" w:hAnsi="GHEA Grapalat"/>
              </w:rPr>
              <w:lastRenderedPageBreak/>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C62F28">
            <w:pPr>
              <w:widowControl w:val="0"/>
              <w:spacing w:after="160"/>
              <w:rPr>
                <w:rFonts w:ascii="GHEA Grapalat" w:hAnsi="GHEA Grapalat" w:cs="Tahoma"/>
              </w:rPr>
            </w:pPr>
          </w:p>
          <w:p w:rsidR="00C3421C" w:rsidRPr="00B138F3" w:rsidRDefault="00C3421C" w:rsidP="00C62F28">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C62F28">
            <w:pPr>
              <w:widowControl w:val="0"/>
              <w:spacing w:after="160"/>
              <w:rPr>
                <w:rFonts w:ascii="GHEA Grapalat" w:hAnsi="GHEA Grapalat" w:cs="Arial"/>
              </w:rPr>
            </w:pP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C62F28">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C62F28">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C62F28">
            <w:pPr>
              <w:widowControl w:val="0"/>
              <w:spacing w:after="160"/>
              <w:rPr>
                <w:rFonts w:ascii="GHEA Grapalat" w:hAnsi="GHEA Grapalat"/>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C62F28">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proofErr w:type="spellStart"/>
            <w:r w:rsidRPr="00B138F3">
              <w:rPr>
                <w:rFonts w:ascii="GHEA Grapalat" w:hAnsi="GHEA Grapalat"/>
                <w:sz w:val="18"/>
                <w:szCs w:val="18"/>
              </w:rPr>
              <w:t>заполняетсяномер</w:t>
            </w:r>
            <w:proofErr w:type="spellEnd"/>
            <w:r w:rsidRPr="00B138F3">
              <w:rPr>
                <w:rFonts w:ascii="GHEA Grapalat" w:hAnsi="GHEA Grapalat"/>
                <w:sz w:val="18"/>
                <w:szCs w:val="18"/>
              </w:rPr>
              <w:t xml:space="preserve"> договора, являющегося основанием для представления Требования, код </w:t>
            </w:r>
            <w:r w:rsidRPr="00B138F3">
              <w:rPr>
                <w:rFonts w:ascii="GHEA Grapalat" w:hAnsi="GHEA Grapalat"/>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FF3DE9"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99454B"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81D4C" w:rsidRPr="006538D1">
        <w:rPr>
          <w:rFonts w:ascii="GHEA Grapalat" w:hAnsi="GHEA Grapalat"/>
          <w:i/>
          <w:sz w:val="24"/>
          <w:szCs w:val="24"/>
        </w:rPr>
        <w:t>&lt;&lt;</w:t>
      </w:r>
      <w:r w:rsidR="00D6742E" w:rsidRPr="00D6742E">
        <w:t xml:space="preserve"> </w:t>
      </w:r>
      <w:r w:rsidR="00D6742E" w:rsidRPr="00D6742E">
        <w:rPr>
          <w:rFonts w:ascii="GHEA Grapalat" w:hAnsi="GHEA Grapalat"/>
          <w:i/>
          <w:sz w:val="24"/>
          <w:szCs w:val="24"/>
        </w:rPr>
        <w:t xml:space="preserve">СМВБА </w:t>
      </w:r>
      <w:r w:rsidR="00473502" w:rsidRPr="00473502">
        <w:rPr>
          <w:rFonts w:ascii="GHEA Grapalat" w:hAnsi="GHEA Grapalat"/>
          <w:i/>
          <w:sz w:val="24"/>
          <w:szCs w:val="24"/>
        </w:rPr>
        <w:t xml:space="preserve">- </w:t>
      </w:r>
      <w:proofErr w:type="spellStart"/>
      <w:r w:rsidR="00473502" w:rsidRPr="00473502">
        <w:rPr>
          <w:rFonts w:ascii="GHEA Grapalat" w:hAnsi="GHEA Grapalat"/>
          <w:i/>
          <w:sz w:val="24"/>
          <w:szCs w:val="24"/>
        </w:rPr>
        <w:t>GHAPDz</w:t>
      </w:r>
      <w:r w:rsidR="00076DDF">
        <w:rPr>
          <w:rFonts w:ascii="GHEA Grapalat" w:hAnsi="GHEA Grapalat"/>
          <w:i/>
          <w:sz w:val="24"/>
          <w:szCs w:val="24"/>
        </w:rPr>
        <w:t>B</w:t>
      </w:r>
      <w:proofErr w:type="spellEnd"/>
      <w:r w:rsidR="00473502" w:rsidRPr="00473502">
        <w:rPr>
          <w:rFonts w:ascii="GHEA Grapalat" w:hAnsi="GHEA Grapalat"/>
          <w:i/>
          <w:sz w:val="24"/>
          <w:szCs w:val="24"/>
        </w:rPr>
        <w:t>&gt;&gt; 20/1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roofErr w:type="spellStart"/>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roofErr w:type="spell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 xml:space="preserve">наименование </w:t>
      </w:r>
      <w:proofErr w:type="spellStart"/>
      <w:r w:rsidRPr="00B138F3">
        <w:rPr>
          <w:rStyle w:val="af5"/>
          <w:rFonts w:ascii="GHEA Grapalat" w:hAnsi="GHEA Grapalat"/>
          <w:b w:val="0"/>
          <w:sz w:val="18"/>
          <w:szCs w:val="18"/>
        </w:rPr>
        <w:t>заказчика</w:t>
      </w:r>
      <w:r w:rsidRPr="00B138F3">
        <w:rPr>
          <w:rStyle w:val="af5"/>
          <w:rFonts w:ascii="GHEA Grapalat" w:hAnsi="GHEA Grapalat"/>
          <w:b w:val="0"/>
          <w:sz w:val="20"/>
          <w:szCs w:val="20"/>
        </w:rPr>
        <w:t>наименование</w:t>
      </w:r>
      <w:proofErr w:type="spellEnd"/>
      <w:r w:rsidRPr="00B138F3">
        <w:rPr>
          <w:rStyle w:val="af5"/>
          <w:rFonts w:ascii="GHEA Grapalat" w:hAnsi="GHEA Grapalat"/>
          <w:b w:val="0"/>
          <w:sz w:val="20"/>
          <w:szCs w:val="20"/>
        </w:rPr>
        <w:t xml:space="preserve">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lastRenderedPageBreak/>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spellStart"/>
      <w:r w:rsidRPr="00B138F3">
        <w:rPr>
          <w:rFonts w:ascii="GHEA Grapalat" w:eastAsiaTheme="minorHAnsi" w:hAnsi="GHEA Grapalat" w:cstheme="minorBidi"/>
          <w:sz w:val="18"/>
          <w:szCs w:val="18"/>
        </w:rPr>
        <w:t>заключаемогодоговара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w:t>
      </w:r>
      <w:proofErr w:type="spellStart"/>
      <w:r w:rsidRPr="00B138F3">
        <w:rPr>
          <w:rFonts w:ascii="GHEA Grapalat" w:eastAsiaTheme="minorHAnsi" w:hAnsi="GHEA Grapalat" w:cstheme="minorBidi"/>
          <w:sz w:val="18"/>
          <w:szCs w:val="18"/>
        </w:rPr>
        <w:t>заключаемогодоговара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FB3476" w:rsidRPr="00FB3476" w:rsidRDefault="000A214C" w:rsidP="00FB3476">
      <w:pPr>
        <w:pStyle w:val="a3"/>
        <w:widowControl w:val="0"/>
        <w:spacing w:after="160" w:line="240" w:lineRule="auto"/>
        <w:ind w:firstLine="0"/>
        <w:jc w:val="center"/>
        <w:rPr>
          <w:rFonts w:ascii="GHEA Grapalat" w:hAnsi="GHEA Grapalat"/>
        </w:rPr>
      </w:pPr>
      <w:r w:rsidRPr="00B138F3">
        <w:rPr>
          <w:rFonts w:ascii="GHEA Grapalat" w:hAnsi="GHEA Grapalat"/>
          <w:i w:val="0"/>
        </w:rPr>
        <w:t xml:space="preserve">к Приглашению на </w:t>
      </w:r>
      <w:r w:rsidR="008B1233" w:rsidRPr="00B138F3">
        <w:rPr>
          <w:rFonts w:ascii="GHEA Grapalat" w:hAnsi="GHEA Grapalat"/>
          <w:i w:val="0"/>
        </w:rPr>
        <w:t>открытый конкурс</w:t>
      </w:r>
      <w:r w:rsidRPr="00B138F3">
        <w:rPr>
          <w:rFonts w:ascii="GHEA Grapalat" w:hAnsi="GHEA Grapalat"/>
          <w:i w:val="0"/>
        </w:rPr>
        <w:br/>
        <w:t xml:space="preserve">под кодом </w:t>
      </w:r>
      <w:r w:rsidR="00FB3476" w:rsidRPr="00FB3476">
        <w:rPr>
          <w:rFonts w:ascii="GHEA Grapalat" w:hAnsi="GHEA Grapalat"/>
        </w:rPr>
        <w:t>&lt;&lt;</w:t>
      </w:r>
      <w:r w:rsidR="00D6742E" w:rsidRPr="00D6742E">
        <w:t xml:space="preserve"> </w:t>
      </w:r>
      <w:r w:rsidR="00D6742E" w:rsidRPr="00D6742E">
        <w:rPr>
          <w:rFonts w:ascii="GHEA Grapalat" w:hAnsi="GHEA Grapalat"/>
          <w:lang w:val="af-ZA"/>
        </w:rPr>
        <w:t xml:space="preserve">СМВБА </w:t>
      </w:r>
      <w:r w:rsidR="00FB3476" w:rsidRPr="00FB3476">
        <w:rPr>
          <w:rFonts w:ascii="GHEA Grapalat" w:hAnsi="GHEA Grapalat" w:cs="Sylfaen"/>
          <w:color w:val="000000"/>
          <w:lang w:val="af-ZA"/>
        </w:rPr>
        <w:t>-</w:t>
      </w:r>
      <w:proofErr w:type="spellStart"/>
      <w:r w:rsidR="00076DDF">
        <w:rPr>
          <w:rFonts w:ascii="GHEA Grapalat" w:hAnsi="GHEA Grapalat" w:cs="Sylfaen"/>
          <w:color w:val="000000"/>
        </w:rPr>
        <w:t>GHAPDzB</w:t>
      </w:r>
      <w:proofErr w:type="spellEnd"/>
      <w:r w:rsidR="00FB3476" w:rsidRPr="00FB3476">
        <w:rPr>
          <w:rFonts w:ascii="GHEA Grapalat" w:hAnsi="GHEA Grapalat" w:cs="Sylfaen"/>
          <w:color w:val="000000"/>
          <w:lang w:val="af-ZA"/>
        </w:rPr>
        <w:t>&gt;&gt;</w:t>
      </w:r>
      <w:r w:rsidR="00FB3476" w:rsidRPr="00FB3476">
        <w:rPr>
          <w:rFonts w:ascii="GHEA Grapalat" w:hAnsi="GHEA Grapalat"/>
        </w:rPr>
        <w:t>20/1</w:t>
      </w:r>
    </w:p>
    <w:p w:rsidR="000A214C" w:rsidRPr="0099454B" w:rsidRDefault="000A214C" w:rsidP="00FB3476">
      <w:pPr>
        <w:pStyle w:val="a3"/>
        <w:widowControl w:val="0"/>
        <w:spacing w:after="160" w:line="240" w:lineRule="auto"/>
        <w:ind w:firstLine="0"/>
        <w:jc w:val="center"/>
        <w:rPr>
          <w:rFonts w:ascii="GHEA Grapalat" w:hAnsi="GHEA Grapalat" w:cs="GHEA Grapalat"/>
          <w:i w:val="0"/>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C62F28">
        <w:tc>
          <w:tcPr>
            <w:tcW w:w="4786" w:type="dxa"/>
          </w:tcPr>
          <w:p w:rsidR="000A214C" w:rsidRPr="00B138F3" w:rsidRDefault="000A214C" w:rsidP="00C62F28">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C62F28">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spellStart"/>
      <w:r w:rsidRPr="00B138F3">
        <w:rPr>
          <w:rFonts w:ascii="GHEA Grapalat" w:hAnsi="GHEA Grapalat"/>
        </w:rPr>
        <w:t>вБанк</w:t>
      </w:r>
      <w:proofErr w:type="spellEnd"/>
      <w:r w:rsidRPr="00B138F3">
        <w:rPr>
          <w:rFonts w:ascii="GHEA Grapalat" w:hAnsi="GHEA Grapalat"/>
        </w:rPr>
        <w:t>-плательщик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 xml:space="preserve">Требовании. Банк не обязан проверять </w:t>
      </w:r>
      <w:r w:rsidRPr="00B138F3">
        <w:rPr>
          <w:rFonts w:ascii="GHEA Grapalat" w:hAnsi="GHEA Grapalat"/>
        </w:rPr>
        <w:lastRenderedPageBreak/>
        <w:t>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C62F2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62F2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C62F2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C62F28">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C62F28">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C62F2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C62F28">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jc w:val="right"/>
              <w:rPr>
                <w:rFonts w:ascii="GHEA Grapalat" w:hAnsi="GHEA Grapalat" w:cs="Tahoma"/>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C62F28">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C62F28">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C62F28">
            <w:pPr>
              <w:widowControl w:val="0"/>
              <w:spacing w:after="160"/>
              <w:rPr>
                <w:rFonts w:ascii="GHEA Grapalat" w:hAnsi="GHEA Grapalat"/>
              </w:rPr>
            </w:pPr>
          </w:p>
          <w:p w:rsidR="00BE2572" w:rsidRPr="00B138F3" w:rsidRDefault="00BE2572" w:rsidP="00C62F28">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C62F28">
            <w:pPr>
              <w:widowControl w:val="0"/>
              <w:spacing w:after="160"/>
              <w:rPr>
                <w:rFonts w:ascii="GHEA Grapalat" w:hAnsi="GHEA Grapalat" w:cs="Tahoma"/>
              </w:rPr>
            </w:pPr>
          </w:p>
          <w:p w:rsidR="00BE2572" w:rsidRPr="00B138F3" w:rsidRDefault="00BE2572" w:rsidP="00C62F2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C62F28">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C62F28">
            <w:pPr>
              <w:widowControl w:val="0"/>
              <w:spacing w:after="160"/>
              <w:rPr>
                <w:rFonts w:ascii="GHEA Grapalat" w:hAnsi="GHEA Grapalat" w:cs="Tahoma"/>
              </w:rPr>
            </w:pPr>
          </w:p>
          <w:p w:rsidR="00BE2572" w:rsidRPr="00B138F3" w:rsidRDefault="00BE2572" w:rsidP="00C62F28">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C62F28">
            <w:pPr>
              <w:widowControl w:val="0"/>
              <w:spacing w:after="160"/>
              <w:rPr>
                <w:rFonts w:ascii="GHEA Grapalat" w:hAnsi="GHEA Grapalat" w:cs="Arial"/>
              </w:rPr>
            </w:pP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C62F28">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C62F28">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C62F28">
            <w:pPr>
              <w:widowControl w:val="0"/>
              <w:spacing w:after="160"/>
              <w:rPr>
                <w:rFonts w:ascii="GHEA Grapalat" w:hAnsi="GHEA Grapalat"/>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C62F28">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proofErr w:type="spellStart"/>
            <w:r w:rsidRPr="00B138F3">
              <w:rPr>
                <w:rFonts w:ascii="GHEA Grapalat" w:hAnsi="GHEA Grapalat"/>
                <w:sz w:val="18"/>
                <w:szCs w:val="18"/>
              </w:rPr>
              <w:t>заполняетсяномер</w:t>
            </w:r>
            <w:proofErr w:type="spellEnd"/>
            <w:r w:rsidRPr="00B138F3">
              <w:rPr>
                <w:rFonts w:ascii="GHEA Grapalat" w:hAnsi="GHEA Grapalat"/>
                <w:sz w:val="18"/>
                <w:szCs w:val="18"/>
              </w:rPr>
              <w:t xml:space="preserve"> договора, являющегося основанием для представления Требования, код </w:t>
            </w:r>
            <w:r w:rsidRPr="00B138F3">
              <w:rPr>
                <w:rFonts w:ascii="GHEA Grapalat" w:hAnsi="GHEA Grapalat"/>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FF3DE9"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8D352C" w:rsidRPr="00B138F3" w:rsidRDefault="00071D1C" w:rsidP="004C45EE">
      <w:pPr>
        <w:pStyle w:val="31"/>
        <w:widowControl w:val="0"/>
        <w:spacing w:after="160" w:line="240" w:lineRule="auto"/>
        <w:jc w:val="right"/>
        <w:rPr>
          <w:rFonts w:ascii="GHEA Grapalat" w:hAnsi="GHEA Grapalat"/>
          <w:i/>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4C45EE" w:rsidRPr="009A0A1E">
        <w:rPr>
          <w:rFonts w:ascii="GHEA Grapalat" w:hAnsi="GHEA Grapalat"/>
        </w:rPr>
        <w:t>&lt;&lt;</w:t>
      </w:r>
      <w:r w:rsidR="00654B65" w:rsidRPr="00654B65">
        <w:t xml:space="preserve"> </w:t>
      </w:r>
      <w:r w:rsidR="00654B65" w:rsidRPr="00654B65">
        <w:rPr>
          <w:rFonts w:ascii="GHEA Grapalat" w:hAnsi="GHEA Grapalat"/>
          <w:lang w:val="af-ZA"/>
        </w:rPr>
        <w:t xml:space="preserve">СМВБА </w:t>
      </w:r>
      <w:r w:rsidR="004C45EE" w:rsidRPr="009A0A1E">
        <w:rPr>
          <w:rFonts w:ascii="GHEA Grapalat" w:hAnsi="GHEA Grapalat" w:cs="Sylfaen"/>
          <w:color w:val="000000"/>
          <w:lang w:val="af-ZA"/>
        </w:rPr>
        <w:t>-</w:t>
      </w:r>
      <w:proofErr w:type="spellStart"/>
      <w:r w:rsidR="00076DDF">
        <w:rPr>
          <w:rFonts w:ascii="GHEA Grapalat" w:hAnsi="GHEA Grapalat" w:cs="Sylfaen"/>
          <w:color w:val="000000"/>
        </w:rPr>
        <w:t>GHAPDzB</w:t>
      </w:r>
      <w:proofErr w:type="spellEnd"/>
      <w:r w:rsidR="004C45EE" w:rsidRPr="009A0A1E">
        <w:rPr>
          <w:rFonts w:ascii="GHEA Grapalat" w:hAnsi="GHEA Grapalat" w:cs="Sylfaen"/>
          <w:color w:val="000000"/>
          <w:lang w:val="af-ZA"/>
        </w:rPr>
        <w:t>&gt;&gt;</w:t>
      </w:r>
      <w:r w:rsidR="004C45EE" w:rsidRPr="009A0A1E">
        <w:rPr>
          <w:rFonts w:ascii="GHEA Grapalat" w:hAnsi="GHEA Grapalat"/>
        </w:rPr>
        <w:t>20/1</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недопереданногоколичестватовара</w:t>
      </w:r>
      <w:proofErr w:type="spellEnd"/>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 xml:space="preserve">результате нарушения Продавцом обязательства, в </w:t>
      </w:r>
      <w:r w:rsidRPr="00B138F3">
        <w:rPr>
          <w:rFonts w:ascii="GHEA Grapalat" w:hAnsi="GHEA Grapalat"/>
        </w:rPr>
        <w:lastRenderedPageBreak/>
        <w:t>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w:t>
      </w:r>
      <w:r w:rsidRPr="00B138F3">
        <w:rPr>
          <w:rFonts w:ascii="GHEA Grapalat" w:hAnsi="GHEA Grapalat"/>
        </w:rPr>
        <w:lastRenderedPageBreak/>
        <w:t xml:space="preserve">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w:t>
      </w:r>
      <w:proofErr w:type="spellStart"/>
      <w:r w:rsidRPr="00B138F3">
        <w:rPr>
          <w:rFonts w:ascii="GHEA Grapalat" w:hAnsi="GHEA Grapalat"/>
        </w:rPr>
        <w:t>предусмотренногодоговором</w:t>
      </w:r>
      <w:proofErr w:type="spellEnd"/>
      <w:r w:rsidRPr="00B138F3">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 xml:space="preserve">После расторжения договора согласно пункту 2.1.7 договора возмещать Покупателю причиненные последнему и </w:t>
      </w:r>
      <w:r w:rsidRPr="00B138F3">
        <w:rPr>
          <w:rFonts w:ascii="GHEA Grapalat" w:hAnsi="GHEA Grapalat"/>
        </w:rPr>
        <w:lastRenderedPageBreak/>
        <w:t>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2"/>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 xml:space="preserve">___ календарных дней со дня, следующего за днем принятия товара </w:t>
      </w:r>
      <w:proofErr w:type="spellStart"/>
      <w:r w:rsidRPr="00B138F3">
        <w:rPr>
          <w:rFonts w:ascii="GHEA Grapalat" w:hAnsi="GHEA Grapalat"/>
        </w:rPr>
        <w:t>Покупателем</w:t>
      </w:r>
      <w:proofErr w:type="gramStart"/>
      <w:r w:rsidRPr="00B138F3">
        <w:rPr>
          <w:rFonts w:ascii="GHEA Grapalat" w:hAnsi="GHEA Grapalat"/>
        </w:rPr>
        <w:t>.Е</w:t>
      </w:r>
      <w:proofErr w:type="gramEnd"/>
      <w:r w:rsidRPr="00B138F3">
        <w:rPr>
          <w:rFonts w:ascii="GHEA Grapalat" w:hAnsi="GHEA Grapalat"/>
        </w:rPr>
        <w:t>сли</w:t>
      </w:r>
      <w:proofErr w:type="spellEnd"/>
      <w:r w:rsidRPr="00B138F3">
        <w:rPr>
          <w:rFonts w:ascii="GHEA Grapalat" w:hAnsi="GHEA Grapalat"/>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w:t>
      </w:r>
      <w:r>
        <w:rPr>
          <w:rFonts w:ascii="GHEA Grapalat" w:hAnsi="GHEA Grapalat"/>
        </w:rPr>
        <w:lastRenderedPageBreak/>
        <w:t xml:space="preserve">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proofErr w:type="gramStart"/>
      <w:r w:rsidR="00803ED8" w:rsidRPr="00B138F3">
        <w:rPr>
          <w:rStyle w:val="af6"/>
          <w:rFonts w:ascii="GHEA Grapalat" w:hAnsi="GHEA Grapalat"/>
        </w:rPr>
        <w:footnoteReference w:customMarkFollows="1" w:id="24"/>
        <w:t>20</w:t>
      </w:r>
      <w:r w:rsidRPr="00B138F3">
        <w:rPr>
          <w:rFonts w:ascii="GHEA Grapalat" w:hAnsi="GHEA Grapalat"/>
        </w:rPr>
        <w:t>.</w:t>
      </w:r>
      <w:proofErr w:type="gramEnd"/>
      <w:r w:rsidR="00DF0BD2" w:rsidRPr="00B138F3">
        <w:rPr>
          <w:rFonts w:ascii="GHEA Grapalat" w:hAnsi="GHEA Grapalat"/>
        </w:rPr>
        <w:t>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w:t>
      </w:r>
      <w:r w:rsidRPr="00B138F3">
        <w:rPr>
          <w:rFonts w:ascii="GHEA Grapalat" w:hAnsi="GHEA Grapalat"/>
        </w:rPr>
        <w:lastRenderedPageBreak/>
        <w:t>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6"/>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w:t>
      </w:r>
      <w:r w:rsidRPr="00B138F3">
        <w:rPr>
          <w:rFonts w:ascii="GHEA Grapalat" w:hAnsi="GHEA Grapalat"/>
        </w:rPr>
        <w:lastRenderedPageBreak/>
        <w:t>договором меры ответственности</w:t>
      </w:r>
      <w:r w:rsidR="00BC5D2F" w:rsidRPr="00B138F3">
        <w:rPr>
          <w:rStyle w:val="af6"/>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w:t>
      </w:r>
      <w:proofErr w:type="spellStart"/>
      <w:r w:rsidRPr="00B138F3">
        <w:rPr>
          <w:rFonts w:ascii="GHEA Grapalat" w:hAnsi="GHEA Grapalat"/>
        </w:rPr>
        <w:t>стороной</w:t>
      </w:r>
      <w:proofErr w:type="gramStart"/>
      <w:r w:rsidRPr="00B138F3">
        <w:rPr>
          <w:rFonts w:ascii="GHEA Grapalat" w:hAnsi="GHEA Grapalat"/>
        </w:rPr>
        <w:t>.О</w:t>
      </w:r>
      <w:proofErr w:type="gramEnd"/>
      <w:r w:rsidRPr="00B138F3">
        <w:rPr>
          <w:rFonts w:ascii="GHEA Grapalat" w:hAnsi="GHEA Grapalat"/>
        </w:rPr>
        <w:t>бязательства</w:t>
      </w:r>
      <w:proofErr w:type="spellEnd"/>
      <w:r w:rsidRPr="00B138F3">
        <w:rPr>
          <w:rFonts w:ascii="GHEA Grapalat" w:hAnsi="GHEA Grapalat"/>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установленного настоящим </w:t>
      </w:r>
      <w:proofErr w:type="spellStart"/>
      <w:r w:rsidRPr="00B138F3">
        <w:rPr>
          <w:rFonts w:ascii="GHEA Grapalat" w:hAnsi="GHEA Grapalat"/>
          <w:spacing w:val="-6"/>
        </w:rPr>
        <w:t>пунктом</w:t>
      </w:r>
      <w:proofErr w:type="gramStart"/>
      <w:r w:rsidRPr="00B138F3">
        <w:rPr>
          <w:rFonts w:ascii="GHEA Grapalat" w:hAnsi="GHEA Grapalat"/>
          <w:spacing w:val="-6"/>
        </w:rPr>
        <w:t>.</w:t>
      </w:r>
      <w:r w:rsidR="00DD41E4" w:rsidRPr="00B138F3">
        <w:rPr>
          <w:rFonts w:ascii="GHEA Grapalat" w:hAnsi="GHEA Grapalat"/>
          <w:spacing w:val="-6"/>
        </w:rPr>
        <w:t>В</w:t>
      </w:r>
      <w:proofErr w:type="spellEnd"/>
      <w:proofErr w:type="gramEnd"/>
      <w:r w:rsidR="00DD41E4" w:rsidRPr="00B138F3">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w:t>
      </w:r>
      <w:proofErr w:type="gramStart"/>
      <w:r w:rsidRPr="00B138F3">
        <w:rPr>
          <w:rFonts w:ascii="GHEA Grapalat" w:hAnsi="GHEA Grapalat"/>
        </w:rPr>
        <w:t>o</w:t>
      </w:r>
      <w:proofErr w:type="spellEnd"/>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spellStart"/>
      <w:r w:rsidRPr="00B138F3">
        <w:rPr>
          <w:rFonts w:ascii="GHEA Grapalat" w:hAnsi="GHEA Grapalat"/>
        </w:rPr>
        <w:t>договора</w:t>
      </w:r>
      <w:r w:rsidR="00CD7A4F" w:rsidRPr="00B138F3">
        <w:rPr>
          <w:rFonts w:ascii="GHEA Grapalat" w:hAnsi="GHEA Grapalat"/>
        </w:rPr>
        <w:t>представленных</w:t>
      </w:r>
      <w:proofErr w:type="spellEnd"/>
      <w:r w:rsidR="00CD7A4F" w:rsidRPr="00B138F3">
        <w:rPr>
          <w:rFonts w:ascii="GHEA Grapalat" w:hAnsi="GHEA Grapalat"/>
        </w:rPr>
        <w:t xml:space="preserve">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8"/>
        <w:t>24</w:t>
      </w:r>
    </w:p>
    <w:p w:rsidR="00071D1C" w:rsidRPr="00B138F3" w:rsidRDefault="00071D1C" w:rsidP="00B46D58">
      <w:pPr>
        <w:widowControl w:val="0"/>
        <w:spacing w:after="160"/>
        <w:rPr>
          <w:rFonts w:ascii="GHEA Grapalat" w:hAnsi="GHEA Grapalat"/>
        </w:rPr>
      </w:pPr>
    </w:p>
    <w:p w:rsidR="00071D1C" w:rsidRPr="0027136A" w:rsidRDefault="00071D1C" w:rsidP="0027136A">
      <w:pPr>
        <w:widowControl w:val="0"/>
        <w:spacing w:after="160"/>
        <w:rPr>
          <w:rFonts w:ascii="GHEA Grapalat" w:hAnsi="GHEA Grapalat"/>
          <w:lang w:val="en-US"/>
        </w:rPr>
        <w:sectPr w:rsidR="00071D1C" w:rsidRPr="0027136A" w:rsidSect="001507B4">
          <w:footerReference w:type="default" r:id="rId12"/>
          <w:footnotePr>
            <w:pos w:val="beneathText"/>
          </w:footnotePr>
          <w:pgSz w:w="16838" w:h="11906" w:orient="landscape" w:code="9"/>
          <w:pgMar w:top="1418" w:right="993" w:bottom="1133" w:left="1418" w:header="561" w:footer="561" w:gutter="0"/>
          <w:cols w:space="720"/>
          <w:docGrid w:linePitch="326"/>
        </w:sectPr>
      </w:pPr>
    </w:p>
    <w:tbl>
      <w:tblPr>
        <w:tblStyle w:val="aff2"/>
        <w:tblpPr w:leftFromText="180" w:rightFromText="180" w:vertAnchor="text" w:horzAnchor="page" w:tblpX="1" w:tblpY="354"/>
        <w:tblW w:w="31680" w:type="dxa"/>
        <w:tblLayout w:type="fixed"/>
        <w:tblLook w:val="04A0" w:firstRow="1" w:lastRow="0" w:firstColumn="1" w:lastColumn="0" w:noHBand="0" w:noVBand="1"/>
      </w:tblPr>
      <w:tblGrid>
        <w:gridCol w:w="23420"/>
        <w:gridCol w:w="236"/>
        <w:gridCol w:w="1003"/>
        <w:gridCol w:w="1003"/>
        <w:gridCol w:w="1003"/>
        <w:gridCol w:w="1003"/>
        <w:gridCol w:w="1003"/>
        <w:gridCol w:w="1003"/>
        <w:gridCol w:w="1003"/>
        <w:gridCol w:w="1003"/>
      </w:tblGrid>
      <w:tr w:rsidR="005D0750" w:rsidRPr="007855B8" w:rsidTr="001507B4">
        <w:trPr>
          <w:trHeight w:val="213"/>
        </w:trPr>
        <w:tc>
          <w:tcPr>
            <w:tcW w:w="23420" w:type="dxa"/>
          </w:tcPr>
          <w:p w:rsidR="005D0750" w:rsidRPr="006175C8" w:rsidRDefault="005D0750" w:rsidP="005D0750">
            <w:pPr>
              <w:widowControl w:val="0"/>
              <w:jc w:val="center"/>
              <w:rPr>
                <w:rFonts w:ascii="GHEA Grapalat" w:hAnsi="GHEA Grapalat"/>
                <w:b/>
              </w:rPr>
            </w:pPr>
          </w:p>
          <w:p w:rsidR="005D0750" w:rsidRPr="000024FC" w:rsidRDefault="005D0750" w:rsidP="004C45EE">
            <w:pPr>
              <w:widowControl w:val="0"/>
              <w:rPr>
                <w:rFonts w:ascii="GHEA Grapalat" w:hAnsi="GHEA Grapalat"/>
                <w:b/>
              </w:rPr>
            </w:pPr>
            <w:r w:rsidRPr="000024FC">
              <w:rPr>
                <w:rFonts w:ascii="GHEA Grapalat" w:hAnsi="GHEA Grapalat"/>
                <w:b/>
              </w:rPr>
              <w:t>**** Обязательные условия</w:t>
            </w:r>
          </w:p>
          <w:p w:rsidR="005D0750" w:rsidRPr="000024FC" w:rsidRDefault="005D0750" w:rsidP="005D0750">
            <w:pPr>
              <w:widowControl w:val="0"/>
              <w:rPr>
                <w:rFonts w:ascii="GHEA Grapalat" w:hAnsi="GHEA Grapalat"/>
                <w:b/>
              </w:rPr>
            </w:pPr>
            <w:r w:rsidRPr="000024FC">
              <w:rPr>
                <w:rFonts w:ascii="GHEA Grapalat" w:hAnsi="GHEA Grapalat"/>
                <w:b/>
              </w:rPr>
              <w:t>1. Поставщик должен предоставить стандартные и рецептурные лекарства</w:t>
            </w:r>
          </w:p>
          <w:p w:rsidR="005D0750" w:rsidRPr="000024FC" w:rsidRDefault="005D0750" w:rsidP="005D0750">
            <w:pPr>
              <w:widowControl w:val="0"/>
              <w:rPr>
                <w:rFonts w:ascii="GHEA Grapalat" w:hAnsi="GHEA Grapalat"/>
                <w:b/>
              </w:rPr>
            </w:pPr>
            <w:r w:rsidRPr="000024FC">
              <w:rPr>
                <w:rFonts w:ascii="Courier New" w:hAnsi="Courier New" w:cs="Courier New"/>
                <w:b/>
              </w:rPr>
              <w:t> </w:t>
            </w:r>
            <w:proofErr w:type="spellStart"/>
            <w:r w:rsidRPr="000024FC">
              <w:rPr>
                <w:rFonts w:ascii="GHEA Grapalat" w:hAnsi="GHEA Grapalat" w:cs="GHEA Grapalat"/>
                <w:b/>
              </w:rPr>
              <w:t>забратьнекачественныелекарства</w:t>
            </w:r>
            <w:proofErr w:type="spellEnd"/>
            <w:r w:rsidRPr="000024FC">
              <w:rPr>
                <w:rFonts w:ascii="GHEA Grapalat" w:hAnsi="GHEA Grapalat"/>
                <w:b/>
              </w:rPr>
              <w:t>.</w:t>
            </w:r>
          </w:p>
          <w:p w:rsidR="005D0750" w:rsidRPr="000024FC" w:rsidRDefault="005D0750" w:rsidP="005D0750">
            <w:pPr>
              <w:widowControl w:val="0"/>
              <w:rPr>
                <w:rFonts w:ascii="GHEA Grapalat" w:hAnsi="GHEA Grapalat"/>
                <w:b/>
              </w:rPr>
            </w:pPr>
            <w:r w:rsidRPr="000024FC">
              <w:rPr>
                <w:rFonts w:ascii="GHEA Grapalat" w:hAnsi="GHEA Grapalat"/>
                <w:b/>
              </w:rPr>
              <w:t>2. В связи с непредвиденными условиями количество лекарства может быть изменено по запросу.</w:t>
            </w:r>
          </w:p>
          <w:p w:rsidR="005D0750" w:rsidRPr="000024FC" w:rsidRDefault="005D0750" w:rsidP="005D0750">
            <w:pPr>
              <w:widowControl w:val="0"/>
              <w:rPr>
                <w:rFonts w:ascii="GHEA Grapalat" w:hAnsi="GHEA Grapalat"/>
                <w:b/>
              </w:rPr>
            </w:pPr>
            <w:r w:rsidRPr="000024FC">
              <w:rPr>
                <w:rFonts w:ascii="GHEA Grapalat" w:hAnsi="GHEA Grapalat"/>
                <w:b/>
              </w:rPr>
              <w:t>3. Договор действует до централизованной доставки препарата.</w:t>
            </w:r>
          </w:p>
          <w:p w:rsidR="005D0750" w:rsidRPr="00A53B3D" w:rsidRDefault="005D0750" w:rsidP="005D0750">
            <w:pPr>
              <w:pStyle w:val="HTML"/>
              <w:shd w:val="clear" w:color="auto" w:fill="F8F9FA"/>
              <w:spacing w:line="540" w:lineRule="atLeast"/>
              <w:rPr>
                <w:rFonts w:asciiTheme="minorHAnsi" w:hAnsiTheme="minorHAnsi"/>
                <w:color w:val="222222"/>
                <w:sz w:val="24"/>
                <w:szCs w:val="24"/>
              </w:rPr>
            </w:pPr>
            <w:r w:rsidRPr="000024FC">
              <w:rPr>
                <w:rFonts w:ascii="GHEA Grapalat" w:hAnsi="GHEA Grapalat"/>
                <w:b/>
              </w:rPr>
              <w:t xml:space="preserve">4. </w:t>
            </w:r>
            <w:r w:rsidR="00A53B3D">
              <w:rPr>
                <w:rFonts w:ascii="GHEA Grapalat" w:hAnsi="GHEA Grapalat"/>
                <w:b/>
              </w:rPr>
              <w:t xml:space="preserve"> </w:t>
            </w:r>
            <w:r w:rsidR="00A53B3D" w:rsidRPr="00A53B3D">
              <w:rPr>
                <w:rFonts w:ascii="GHEA Grapalat" w:hAnsi="GHEA Grapalat"/>
                <w:b/>
              </w:rPr>
              <w:t xml:space="preserve">Поставка Аптеки </w:t>
            </w:r>
            <w:r w:rsidRPr="00A53B3D">
              <w:rPr>
                <w:rFonts w:ascii="GHEA Grapalat" w:hAnsi="GHEA Grapalat"/>
                <w:b/>
              </w:rPr>
              <w:t xml:space="preserve"> </w:t>
            </w:r>
            <w:r w:rsidR="00A53B3D" w:rsidRPr="00A53B3D">
              <w:rPr>
                <w:rFonts w:ascii="GHEA Grapalat" w:hAnsi="GHEA Grapalat"/>
                <w:b/>
              </w:rPr>
              <w:t xml:space="preserve">должна быть расположена в </w:t>
            </w:r>
            <w:r w:rsidRPr="00A53B3D">
              <w:rPr>
                <w:rFonts w:ascii="GHEA Grapalat" w:hAnsi="GHEA Grapalat"/>
                <w:b/>
              </w:rPr>
              <w:t xml:space="preserve"> </w:t>
            </w:r>
            <w:r w:rsidR="00A53B3D" w:rsidRPr="00A53B3D">
              <w:rPr>
                <w:rFonts w:ascii="GHEA Grapalat" w:hAnsi="GHEA Grapalat"/>
                <w:b/>
              </w:rPr>
              <w:t xml:space="preserve"> </w:t>
            </w:r>
            <w:proofErr w:type="spellStart"/>
            <w:r w:rsidR="00E0681B" w:rsidRPr="00A53B3D">
              <w:rPr>
                <w:rFonts w:ascii="GHEA Grapalat" w:hAnsi="GHEA Grapalat"/>
                <w:b/>
                <w:sz w:val="24"/>
                <w:szCs w:val="24"/>
              </w:rPr>
              <w:t>Хндзореск</w:t>
            </w:r>
            <w:r w:rsidR="00A53B3D" w:rsidRPr="00A53B3D">
              <w:rPr>
                <w:rFonts w:ascii="GHEA Grapalat" w:hAnsi="GHEA Grapalat"/>
                <w:b/>
                <w:sz w:val="24"/>
                <w:szCs w:val="24"/>
              </w:rPr>
              <w:t>е</w:t>
            </w:r>
            <w:proofErr w:type="spellEnd"/>
            <w:r w:rsidR="00A53B3D" w:rsidRPr="00A53B3D">
              <w:rPr>
                <w:rFonts w:ascii="GHEA Grapalat" w:hAnsi="GHEA Grapalat"/>
                <w:b/>
                <w:sz w:val="24"/>
                <w:szCs w:val="24"/>
              </w:rPr>
              <w:t xml:space="preserve"> или Горисе.</w:t>
            </w:r>
          </w:p>
          <w:p w:rsidR="005D0750" w:rsidRPr="00ED24B8" w:rsidRDefault="005D0750" w:rsidP="005D0750">
            <w:pPr>
              <w:widowControl w:val="0"/>
              <w:rPr>
                <w:rFonts w:ascii="GHEA Grapalat" w:hAnsi="GHEA Grapalat"/>
                <w:b/>
              </w:rPr>
            </w:pPr>
          </w:p>
          <w:p w:rsidR="005D0750" w:rsidRPr="006175C8" w:rsidRDefault="005D0750" w:rsidP="005D0750">
            <w:pPr>
              <w:widowControl w:val="0"/>
              <w:rPr>
                <w:rFonts w:ascii="GHEA Grapalat" w:hAnsi="GHEA Grapalat"/>
                <w:b/>
              </w:rPr>
            </w:pPr>
            <w:r w:rsidRPr="000024FC">
              <w:rPr>
                <w:rFonts w:ascii="GHEA Grapalat" w:hAnsi="GHEA Grapalat"/>
                <w:b/>
              </w:rPr>
              <w:t>5. В случае изменения утвержденного министром базового перечня лекарственных средств, необходимо произвести количественное сокращение количества лекарств, включенных в новый основной список, для получения лекарственного средства.</w:t>
            </w:r>
          </w:p>
          <w:p w:rsidR="005D0750" w:rsidRPr="00EC2FF6" w:rsidRDefault="005D0750" w:rsidP="005D0750">
            <w:pPr>
              <w:widowControl w:val="0"/>
              <w:rPr>
                <w:rFonts w:ascii="GHEA Grapalat" w:hAnsi="GHEA Grapalat"/>
                <w:b/>
              </w:rPr>
            </w:pPr>
            <w:r w:rsidRPr="00EC2FF6">
              <w:rPr>
                <w:rFonts w:ascii="GHEA Grapalat" w:hAnsi="GHEA Grapalat"/>
                <w:b/>
              </w:rPr>
              <w:t>6.</w:t>
            </w:r>
            <w:r>
              <w:rPr>
                <w:rFonts w:ascii="GHEA Grapalat" w:hAnsi="GHEA Grapalat"/>
                <w:b/>
              </w:rPr>
              <w:t xml:space="preserve">Независимо от </w:t>
            </w:r>
            <w:proofErr w:type="spellStart"/>
            <w:r w:rsidRPr="00EC2FF6">
              <w:rPr>
                <w:rFonts w:ascii="GHEA Grapalat" w:hAnsi="GHEA Grapalat"/>
                <w:b/>
              </w:rPr>
              <w:t>составленой</w:t>
            </w:r>
            <w:proofErr w:type="spellEnd"/>
            <w:r w:rsidRPr="00EC2FF6">
              <w:rPr>
                <w:rFonts w:ascii="GHEA Grapalat" w:hAnsi="GHEA Grapalat"/>
                <w:b/>
              </w:rPr>
              <w:t xml:space="preserve">  суммы, сумма будет рассчитыват</w:t>
            </w:r>
            <w:r>
              <w:rPr>
                <w:rFonts w:ascii="GHEA Grapalat" w:hAnsi="GHEA Grapalat"/>
                <w:b/>
              </w:rPr>
              <w:t xml:space="preserve">ься по сумме, предусмотренной  договором от </w:t>
            </w:r>
            <w:r>
              <w:rPr>
                <w:rFonts w:ascii="GHEA Grapalat" w:hAnsi="GHEA Grapalat"/>
                <w:b/>
                <w:lang w:val="en-US"/>
              </w:rPr>
              <w:t>PAG</w:t>
            </w:r>
            <w:r>
              <w:rPr>
                <w:rFonts w:ascii="GHEA Grapalat" w:hAnsi="GHEA Grapalat"/>
                <w:b/>
              </w:rPr>
              <w:t>–</w:t>
            </w:r>
            <w:r w:rsidRPr="00EC2FF6">
              <w:rPr>
                <w:rFonts w:ascii="GHEA Grapalat" w:hAnsi="GHEA Grapalat"/>
                <w:b/>
              </w:rPr>
              <w:t>о</w:t>
            </w:r>
            <w:proofErr w:type="gramStart"/>
            <w:r w:rsidRPr="00EC2FF6">
              <w:rPr>
                <w:rFonts w:ascii="GHEA Grapalat" w:hAnsi="GHEA Grapalat"/>
                <w:b/>
              </w:rPr>
              <w:t>м(</w:t>
            </w:r>
            <w:proofErr w:type="gramEnd"/>
            <w:r w:rsidRPr="00EC2FF6">
              <w:rPr>
                <w:rFonts w:ascii="GHEA Grapalat" w:hAnsi="GHEA Grapalat"/>
                <w:b/>
              </w:rPr>
              <w:t>Государственное агентство здравоохранения)</w:t>
            </w:r>
            <w:r>
              <w:rPr>
                <w:rFonts w:ascii="GHEA Grapalat" w:hAnsi="GHEA Grapalat"/>
                <w:b/>
              </w:rPr>
              <w:t xml:space="preserve"> в</w:t>
            </w:r>
            <w:r w:rsidRPr="00EC2FF6">
              <w:rPr>
                <w:rFonts w:ascii="GHEA Grapalat" w:hAnsi="GHEA Grapalat"/>
                <w:b/>
              </w:rPr>
              <w:t xml:space="preserve"> 2020 года.</w:t>
            </w:r>
          </w:p>
          <w:p w:rsidR="005D0750" w:rsidRDefault="005D0750" w:rsidP="005D0750">
            <w:pPr>
              <w:rPr>
                <w:rFonts w:ascii="GHEA Grapalat" w:hAnsi="GHEA Grapalat"/>
              </w:rPr>
            </w:pPr>
          </w:p>
          <w:p w:rsidR="005D0750" w:rsidRDefault="005D0750" w:rsidP="005D0750">
            <w:pPr>
              <w:rPr>
                <w:rFonts w:ascii="GHEA Grapalat" w:hAnsi="GHEA Grapalat"/>
              </w:rPr>
            </w:pPr>
          </w:p>
          <w:p w:rsidR="005D0750" w:rsidRPr="00421C29" w:rsidRDefault="005D0750" w:rsidP="005D0750">
            <w:pPr>
              <w:widowControl w:val="0"/>
              <w:rPr>
                <w:rFonts w:ascii="GHEA Grapalat" w:hAnsi="GHEA Grapalat"/>
              </w:rPr>
            </w:pPr>
            <w:r w:rsidRPr="00421C29">
              <w:rPr>
                <w:rFonts w:ascii="GHEA Grapalat" w:hAnsi="GHEA Grapalat"/>
              </w:rPr>
              <w:t>_______________________________________</w:t>
            </w:r>
            <w:r>
              <w:rPr>
                <w:rFonts w:ascii="GHEA Grapalat" w:hAnsi="GHEA Grapalat"/>
                <w:sz w:val="16"/>
                <w:szCs w:val="16"/>
              </w:rPr>
              <w:tab/>
            </w:r>
          </w:p>
          <w:p w:rsidR="005D0750" w:rsidRPr="00B138F3" w:rsidRDefault="005D0750" w:rsidP="005D0750">
            <w:pPr>
              <w:widowControl w:val="0"/>
              <w:tabs>
                <w:tab w:val="left" w:pos="4260"/>
              </w:tabs>
              <w:rPr>
                <w:rFonts w:ascii="GHEA Grapalat" w:hAnsi="GHEA Grapalat" w:cs="Sylfaen"/>
                <w:b/>
                <w:bCs/>
              </w:rPr>
            </w:pPr>
          </w:p>
          <w:p w:rsidR="005D0750" w:rsidRPr="00955ECB" w:rsidRDefault="005D0750" w:rsidP="005D0750">
            <w:pPr>
              <w:widowControl w:val="0"/>
              <w:tabs>
                <w:tab w:val="left" w:pos="4080"/>
              </w:tabs>
              <w:rPr>
                <w:rFonts w:ascii="GHEA Grapalat" w:hAnsi="GHEA Grapalat"/>
              </w:rPr>
            </w:pPr>
            <w:r>
              <w:rPr>
                <w:rFonts w:ascii="GHEA Grapalat" w:hAnsi="GHEA Grapalat"/>
              </w:rPr>
              <w:tab/>
            </w:r>
          </w:p>
        </w:tc>
        <w:tc>
          <w:tcPr>
            <w:tcW w:w="236"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7855B8" w:rsidRDefault="005D0750" w:rsidP="005D0750"/>
        </w:tc>
        <w:tc>
          <w:tcPr>
            <w:tcW w:w="1003" w:type="dxa"/>
          </w:tcPr>
          <w:p w:rsidR="005D0750" w:rsidRPr="00D863DC" w:rsidRDefault="005D0750" w:rsidP="005D0750">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360</w:t>
            </w:r>
          </w:p>
        </w:tc>
      </w:tr>
    </w:tbl>
    <w:p w:rsidR="00071D1C" w:rsidRPr="00B138F3" w:rsidRDefault="00071D1C" w:rsidP="00F410ED">
      <w:pPr>
        <w:widowControl w:val="0"/>
        <w:spacing w:after="160"/>
        <w:jc w:val="right"/>
        <w:rPr>
          <w:rFonts w:ascii="GHEA Grapalat" w:hAnsi="GHEA Grapalat"/>
        </w:rPr>
        <w:sectPr w:rsidR="00071D1C" w:rsidRPr="00B138F3" w:rsidSect="00172E94">
          <w:footnotePr>
            <w:pos w:val="beneathText"/>
          </w:footnotePr>
          <w:pgSz w:w="16838" w:h="11906" w:orient="landscape" w:code="9"/>
          <w:pgMar w:top="284" w:right="1418" w:bottom="1134" w:left="1418" w:header="561" w:footer="561" w:gutter="0"/>
          <w:cols w:space="720"/>
        </w:sectPr>
      </w:pPr>
      <w:r w:rsidRPr="00B138F3">
        <w:rPr>
          <w:rFonts w:ascii="GHEA Grapalat" w:hAnsi="GHEA Grapalat"/>
        </w:rPr>
        <w:br w:type="page"/>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7B" w:rsidRDefault="006E427B">
      <w:r>
        <w:separator/>
      </w:r>
    </w:p>
  </w:endnote>
  <w:endnote w:type="continuationSeparator" w:id="0">
    <w:p w:rsidR="006E427B" w:rsidRDefault="006E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190ED1" w:rsidRPr="00C861E9" w:rsidRDefault="00190ED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54B65">
          <w:rPr>
            <w:rFonts w:ascii="GHEA Grapalat" w:hAnsi="GHEA Grapalat"/>
            <w:noProof/>
            <w:sz w:val="24"/>
            <w:szCs w:val="24"/>
          </w:rPr>
          <w:t>108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7B" w:rsidRDefault="006E427B">
      <w:r>
        <w:separator/>
      </w:r>
    </w:p>
  </w:footnote>
  <w:footnote w:type="continuationSeparator" w:id="0">
    <w:p w:rsidR="006E427B" w:rsidRDefault="006E427B">
      <w:r>
        <w:continuationSeparator/>
      </w:r>
    </w:p>
  </w:footnote>
  <w:footnote w:id="1">
    <w:p w:rsidR="00190ED1" w:rsidRPr="00ED3BA4" w:rsidRDefault="00190ED1"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w:t>
      </w:r>
      <w:proofErr w:type="gramStart"/>
      <w:r w:rsidRPr="00ED3BA4">
        <w:rPr>
          <w:rFonts w:ascii="GHEA Grapalat" w:hAnsi="GHEA Grapalat"/>
          <w:i/>
        </w:rPr>
        <w:t>,о</w:t>
      </w:r>
      <w:proofErr w:type="gramEnd"/>
      <w:r w:rsidRPr="00ED3BA4">
        <w:rPr>
          <w:rFonts w:ascii="GHEA Grapalat" w:hAnsi="GHEA Grapalat"/>
          <w:i/>
        </w:rPr>
        <w:t>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190ED1" w:rsidRPr="008842CE" w:rsidRDefault="00190ED1" w:rsidP="008842CE">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190ED1" w:rsidRPr="008842CE" w:rsidRDefault="00190ED1"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w:t>
      </w:r>
      <w:proofErr w:type="spellStart"/>
      <w:r w:rsidRPr="008842CE">
        <w:rPr>
          <w:rFonts w:ascii="GHEA Grapalat" w:hAnsi="GHEA Grapalat"/>
          <w:i/>
          <w:spacing w:val="-6"/>
        </w:rPr>
        <w:t>непредусматривается</w:t>
      </w:r>
      <w:proofErr w:type="spellEnd"/>
      <w:r w:rsidRPr="008842CE">
        <w:rPr>
          <w:rFonts w:ascii="GHEA Grapalat" w:hAnsi="GHEA Grapalat"/>
          <w:i/>
          <w:spacing w:val="-6"/>
        </w:rPr>
        <w:t xml:space="preserve"> платеж; в противном случае слово "бесплатно" исключается </w:t>
      </w:r>
      <w:r w:rsidRPr="008842CE">
        <w:rPr>
          <w:rFonts w:ascii="GHEA Grapalat" w:hAnsi="GHEA Grapalat"/>
          <w:i/>
        </w:rPr>
        <w:t>из предложения.</w:t>
      </w:r>
    </w:p>
  </w:footnote>
  <w:footnote w:id="4">
    <w:p w:rsidR="00190ED1" w:rsidRPr="00541313" w:rsidRDefault="00190ED1"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r w:rsidRPr="00541313">
        <w:rPr>
          <w:rFonts w:ascii="GHEA Grapalat" w:hAnsi="GHEA Grapalat"/>
          <w:i/>
          <w:sz w:val="20"/>
          <w:szCs w:val="20"/>
        </w:rPr>
        <w:t>:</w:t>
      </w:r>
    </w:p>
    <w:p w:rsidR="00190ED1" w:rsidRDefault="00190ED1"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190ED1" w:rsidRDefault="00190ED1"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190ED1" w:rsidRDefault="00190ED1"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190ED1" w:rsidRPr="00D3436F" w:rsidRDefault="00190ED1"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190ED1" w:rsidRPr="008842CE" w:rsidRDefault="00190ED1" w:rsidP="001831C4">
      <w:pPr>
        <w:pStyle w:val="af2"/>
        <w:widowControl w:val="0"/>
        <w:jc w:val="both"/>
        <w:rPr>
          <w:rFonts w:ascii="GHEA Grapalat" w:hAnsi="GHEA Grapalat"/>
          <w:lang w:val="af-ZA"/>
        </w:rPr>
      </w:pPr>
    </w:p>
    <w:p w:rsidR="00190ED1" w:rsidRPr="008842CE" w:rsidRDefault="00190ED1" w:rsidP="008842CE">
      <w:pPr>
        <w:pStyle w:val="af2"/>
        <w:widowControl w:val="0"/>
        <w:jc w:val="both"/>
        <w:rPr>
          <w:rFonts w:ascii="GHEA Grapalat" w:hAnsi="GHEA Grapalat"/>
          <w:lang w:val="af-ZA"/>
        </w:rPr>
      </w:pPr>
    </w:p>
  </w:footnote>
  <w:footnote w:id="5">
    <w:p w:rsidR="00190ED1" w:rsidRPr="00CD6B60" w:rsidRDefault="00190ED1"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90ED1" w:rsidRPr="00CD6B60" w:rsidRDefault="00190E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90ED1" w:rsidRPr="00CD6B60" w:rsidRDefault="00190ED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90ED1" w:rsidRPr="00CD6B60" w:rsidRDefault="00190ED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6">
    <w:p w:rsidR="00190ED1" w:rsidRDefault="00190ED1"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 xml:space="preserve">При организации закупок по конкурсу или по запросу </w:t>
      </w:r>
      <w:proofErr w:type="spellStart"/>
      <w:r w:rsidRPr="00F332DF">
        <w:rPr>
          <w:rFonts w:ascii="GHEA Grapalat" w:hAnsi="GHEA Grapalat"/>
          <w:i/>
          <w:sz w:val="20"/>
          <w:szCs w:val="20"/>
        </w:rPr>
        <w:t>котировок</w:t>
      </w:r>
      <w:proofErr w:type="gramStart"/>
      <w:r w:rsidRPr="00F332DF">
        <w:rPr>
          <w:rFonts w:ascii="GHEA Grapalat" w:hAnsi="GHEA Grapalat"/>
          <w:i/>
          <w:sz w:val="20"/>
          <w:szCs w:val="20"/>
        </w:rPr>
        <w:t>,</w:t>
      </w:r>
      <w:r>
        <w:rPr>
          <w:rFonts w:ascii="GHEA Grapalat" w:hAnsi="GHEA Grapalat"/>
          <w:i/>
          <w:sz w:val="20"/>
          <w:szCs w:val="20"/>
        </w:rPr>
        <w:t>н</w:t>
      </w:r>
      <w:proofErr w:type="gramEnd"/>
      <w:r w:rsidRPr="00561AD9">
        <w:rPr>
          <w:rFonts w:ascii="GHEA Grapalat" w:hAnsi="GHEA Grapalat"/>
          <w:i/>
          <w:sz w:val="20"/>
          <w:szCs w:val="20"/>
        </w:rPr>
        <w:t>астоящее</w:t>
      </w:r>
      <w:proofErr w:type="spellEnd"/>
      <w:r w:rsidRPr="00561AD9">
        <w:rPr>
          <w:rFonts w:ascii="GHEA Grapalat" w:hAnsi="GHEA Grapalat"/>
          <w:i/>
          <w:sz w:val="20"/>
          <w:szCs w:val="20"/>
        </w:rPr>
        <w:t xml:space="preserve"> предложение исключается из приглашения</w:t>
      </w:r>
      <w:r w:rsidRPr="00BC07EB">
        <w:rPr>
          <w:rFonts w:ascii="GHEA Grapalat" w:hAnsi="GHEA Grapalat"/>
          <w:i/>
          <w:sz w:val="20"/>
          <w:szCs w:val="20"/>
        </w:rPr>
        <w:t xml:space="preserve">, если </w:t>
      </w:r>
    </w:p>
    <w:p w:rsidR="00190ED1" w:rsidRDefault="00190ED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r w:rsidRPr="00BC07EB">
        <w:rPr>
          <w:rFonts w:ascii="GHEA Grapalat" w:hAnsi="GHEA Grapalat"/>
          <w:i/>
          <w:sz w:val="20"/>
          <w:szCs w:val="20"/>
        </w:rPr>
        <w:t>драмов</w:t>
      </w:r>
      <w:proofErr w:type="spellEnd"/>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90ED1" w:rsidRPr="009E2596" w:rsidRDefault="00190ED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7">
    <w:p w:rsidR="00190ED1" w:rsidRPr="0049623A" w:rsidDel="00932115" w:rsidRDefault="00190ED1" w:rsidP="00AF1F59">
      <w:pPr>
        <w:pStyle w:val="af2"/>
        <w:jc w:val="both"/>
        <w:rPr>
          <w:del w:id="0" w:author="Inesa Kocharyan" w:date="2019-10-29T12:18:00Z"/>
        </w:rPr>
      </w:pPr>
      <w:r>
        <w:rPr>
          <w:rStyle w:val="af6"/>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8">
    <w:p w:rsidR="00190ED1" w:rsidRPr="00D3436F" w:rsidRDefault="00190ED1"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90ED1" w:rsidRPr="000811C1" w:rsidRDefault="00190ED1">
      <w:pPr>
        <w:pStyle w:val="af2"/>
        <w:rPr>
          <w:rFonts w:asciiTheme="minorHAnsi" w:hAnsiTheme="minorHAnsi"/>
        </w:rPr>
      </w:pPr>
    </w:p>
  </w:footnote>
  <w:footnote w:id="9">
    <w:p w:rsidR="00190ED1" w:rsidRPr="002C2499" w:rsidRDefault="00190ED1"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190ED1" w:rsidRPr="000811C1" w:rsidRDefault="00190ED1">
      <w:pPr>
        <w:pStyle w:val="af2"/>
        <w:rPr>
          <w:rFonts w:asciiTheme="minorHAnsi" w:hAnsiTheme="minorHAnsi"/>
        </w:rPr>
      </w:pPr>
    </w:p>
  </w:footnote>
  <w:footnote w:id="10">
    <w:p w:rsidR="00190ED1" w:rsidRPr="00FE2AA4" w:rsidRDefault="00190ED1">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1">
    <w:p w:rsidR="00190ED1" w:rsidRPr="008842CE" w:rsidRDefault="00190ED1"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90ED1" w:rsidRPr="000811C1" w:rsidRDefault="00190ED1">
      <w:pPr>
        <w:pStyle w:val="af2"/>
        <w:rPr>
          <w:lang w:val="af-ZA"/>
        </w:rPr>
      </w:pPr>
    </w:p>
  </w:footnote>
  <w:footnote w:id="12">
    <w:p w:rsidR="00190ED1" w:rsidRPr="0092041F" w:rsidRDefault="00190ED1"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 xml:space="preserve">заменяются </w:t>
      </w:r>
      <w:proofErr w:type="spellStart"/>
      <w:r w:rsidRPr="00C67FAB">
        <w:rPr>
          <w:rFonts w:ascii="GHEA Grapalat" w:hAnsi="GHEA Grapalat"/>
          <w:i/>
        </w:rPr>
        <w:t>словами</w:t>
      </w:r>
      <w:proofErr w:type="gramStart"/>
      <w:r w:rsidRPr="00CB0A01">
        <w:rPr>
          <w:rFonts w:ascii="GHEA Grapalat" w:hAnsi="GHEA Grapalat" w:cs="Sylfaen"/>
          <w:i/>
          <w:sz w:val="16"/>
          <w:szCs w:val="16"/>
        </w:rPr>
        <w:t>“</w:t>
      </w:r>
      <w:r w:rsidRPr="00C67FAB">
        <w:rPr>
          <w:rFonts w:ascii="GHEA Grapalat" w:hAnsi="GHEA Grapalat"/>
          <w:i/>
        </w:rPr>
        <w:t>в</w:t>
      </w:r>
      <w:proofErr w:type="spellEnd"/>
      <w:proofErr w:type="gramEnd"/>
      <w:r w:rsidRPr="00C67FAB">
        <w:rPr>
          <w:rFonts w:ascii="GHEA Grapalat" w:hAnsi="GHEA Grapalat"/>
          <w:i/>
        </w:rPr>
        <w:t xml:space="preserve">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3">
    <w:p w:rsidR="00190ED1" w:rsidRPr="00511966" w:rsidRDefault="00190ED1"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spellStart"/>
      <w:r w:rsidRPr="00C67FAB">
        <w:rPr>
          <w:rFonts w:ascii="GHEA Grapalat" w:hAnsi="GHEA Grapalat"/>
          <w:i/>
        </w:rPr>
        <w:t>слова</w:t>
      </w:r>
      <w:proofErr w:type="gramStart"/>
      <w:r w:rsidRPr="00C67FAB">
        <w:rPr>
          <w:rFonts w:ascii="GHEA Grapalat" w:hAnsi="GHEA Grapalat" w:cs="Times Armenian"/>
          <w:i/>
        </w:rPr>
        <w:t>”</w:t>
      </w:r>
      <w:r w:rsidRPr="00C67FAB">
        <w:rPr>
          <w:rFonts w:ascii="GHEA Grapalat" w:hAnsi="GHEA Grapalat"/>
          <w:i/>
        </w:rPr>
        <w:t>в</w:t>
      </w:r>
      <w:proofErr w:type="spellEnd"/>
      <w:proofErr w:type="gramEnd"/>
      <w:r w:rsidRPr="00C67FAB">
        <w:rPr>
          <w:rFonts w:ascii="GHEA Grapalat" w:hAnsi="GHEA Grapalat"/>
          <w:i/>
        </w:rPr>
        <w:t xml:space="preserve"> виде банковской гарантии или наличных </w:t>
      </w:r>
      <w:proofErr w:type="spellStart"/>
      <w:r w:rsidRPr="00C67FAB">
        <w:rPr>
          <w:rFonts w:ascii="GHEA Grapalat" w:hAnsi="GHEA Grapalat"/>
          <w:i/>
        </w:rPr>
        <w:t>денег"заменяются</w:t>
      </w:r>
      <w:proofErr w:type="spellEnd"/>
      <w:r w:rsidRPr="00C67FAB">
        <w:rPr>
          <w:rFonts w:ascii="GHEA Grapalat" w:hAnsi="GHEA Grapalat"/>
          <w:i/>
        </w:rPr>
        <w:t xml:space="preserve">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4">
    <w:p w:rsidR="00190ED1" w:rsidRPr="008E4439" w:rsidRDefault="00190ED1"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190ED1" w:rsidRPr="000811C1" w:rsidRDefault="00190ED1" w:rsidP="0027573B">
      <w:pPr>
        <w:pStyle w:val="af2"/>
        <w:rPr>
          <w:rFonts w:ascii="Sylfaen" w:hAnsi="Sylfaen"/>
          <w:sz w:val="18"/>
          <w:szCs w:val="18"/>
        </w:rPr>
      </w:pPr>
    </w:p>
  </w:footnote>
  <w:footnote w:id="15">
    <w:p w:rsidR="00190ED1" w:rsidRPr="00A31673" w:rsidRDefault="00190ED1">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6">
    <w:p w:rsidR="00190ED1" w:rsidRPr="00DE7706" w:rsidRDefault="00190ED1">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7">
    <w:p w:rsidR="00190ED1" w:rsidRDefault="00190ED1"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90ED1" w:rsidRDefault="00190ED1" w:rsidP="006B3E56">
      <w:pPr>
        <w:pStyle w:val="af2"/>
        <w:rPr>
          <w:rFonts w:asciiTheme="minorHAnsi" w:hAnsiTheme="minorHAnsi"/>
          <w:lang w:val="af-ZA"/>
        </w:rPr>
      </w:pPr>
    </w:p>
  </w:footnote>
  <w:footnote w:id="18">
    <w:p w:rsidR="00190ED1" w:rsidRPr="00D3436F" w:rsidRDefault="00190ED1"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90ED1" w:rsidRPr="00D3436F" w:rsidRDefault="00190ED1">
      <w:pPr>
        <w:pStyle w:val="af2"/>
        <w:rPr>
          <w:lang w:val="es-ES"/>
        </w:rPr>
      </w:pPr>
    </w:p>
  </w:footnote>
  <w:footnote w:id="19">
    <w:p w:rsidR="00190ED1" w:rsidRPr="008842CE" w:rsidRDefault="00190ED1" w:rsidP="003D2FE2">
      <w:pPr>
        <w:pStyle w:val="af2"/>
        <w:jc w:val="both"/>
      </w:pPr>
    </w:p>
  </w:footnote>
  <w:footnote w:id="20">
    <w:p w:rsidR="00190ED1" w:rsidRPr="008842CE" w:rsidRDefault="00190ED1" w:rsidP="000A214C">
      <w:pPr>
        <w:pStyle w:val="af2"/>
        <w:jc w:val="both"/>
      </w:pPr>
    </w:p>
  </w:footnote>
  <w:footnote w:id="21">
    <w:p w:rsidR="00190ED1" w:rsidRPr="00D3436F" w:rsidRDefault="00190ED1"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2">
    <w:p w:rsidR="00190ED1" w:rsidRPr="008842CE" w:rsidRDefault="00190ED1"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90ED1" w:rsidRPr="00D3436F" w:rsidRDefault="00190ED1">
      <w:pPr>
        <w:pStyle w:val="af2"/>
        <w:rPr>
          <w:lang w:val="hy-AM"/>
        </w:rPr>
      </w:pPr>
    </w:p>
  </w:footnote>
  <w:footnote w:id="23">
    <w:p w:rsidR="00190ED1" w:rsidRPr="008842CE" w:rsidRDefault="00190ED1"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90ED1" w:rsidRPr="00E85250" w:rsidRDefault="00190ED1" w:rsidP="00D90640">
      <w:pPr>
        <w:widowControl w:val="0"/>
        <w:spacing w:after="160" w:line="360" w:lineRule="auto"/>
        <w:ind w:firstLine="709"/>
        <w:jc w:val="both"/>
        <w:rPr>
          <w:rFonts w:ascii="GHEA Grapalat" w:hAnsi="GHEA Grapalat"/>
          <w:lang w:val="hy-AM"/>
        </w:rPr>
      </w:pPr>
    </w:p>
    <w:p w:rsidR="00190ED1" w:rsidRPr="00D3436F" w:rsidRDefault="00190ED1">
      <w:pPr>
        <w:pStyle w:val="af2"/>
        <w:rPr>
          <w:lang w:val="hy-AM"/>
        </w:rPr>
      </w:pPr>
    </w:p>
  </w:footnote>
  <w:footnote w:id="24">
    <w:p w:rsidR="00190ED1" w:rsidRPr="00402BC3" w:rsidRDefault="00190ED1"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90ED1" w:rsidRPr="00552088" w:rsidRDefault="00190ED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90ED1" w:rsidRPr="00D3436F" w:rsidRDefault="00190ED1">
      <w:pPr>
        <w:pStyle w:val="af2"/>
        <w:rPr>
          <w:lang w:val="hy-AM"/>
        </w:rPr>
      </w:pPr>
    </w:p>
  </w:footnote>
  <w:footnote w:id="25">
    <w:p w:rsidR="00190ED1" w:rsidRPr="008842CE" w:rsidRDefault="00190ED1"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90ED1" w:rsidRPr="00D3436F" w:rsidRDefault="00190ED1">
      <w:pPr>
        <w:pStyle w:val="af2"/>
        <w:rPr>
          <w:lang w:val="hy-AM"/>
        </w:rPr>
      </w:pPr>
    </w:p>
  </w:footnote>
  <w:footnote w:id="26">
    <w:p w:rsidR="00190ED1" w:rsidRPr="00D3436F" w:rsidRDefault="00190ED1"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190ED1" w:rsidRPr="008842CE" w:rsidRDefault="00190ED1"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90ED1" w:rsidRPr="00D3436F" w:rsidRDefault="00190ED1">
      <w:pPr>
        <w:pStyle w:val="af2"/>
        <w:rPr>
          <w:lang w:val="hy-AM"/>
        </w:rPr>
      </w:pPr>
    </w:p>
  </w:footnote>
  <w:footnote w:id="28">
    <w:p w:rsidR="00190ED1" w:rsidRPr="008842CE" w:rsidRDefault="00190ED1" w:rsidP="00413390">
      <w:pPr>
        <w:pStyle w:val="af2"/>
        <w:widowControl w:val="0"/>
        <w:jc w:val="both"/>
        <w:rPr>
          <w:rFonts w:ascii="GHEA Grapalat" w:hAnsi="GHEA Grapalat"/>
          <w:lang w:val="hy-AM"/>
        </w:rPr>
      </w:pPr>
      <w:r>
        <w:rPr>
          <w:rStyle w:val="af6"/>
        </w:rPr>
        <w:t>24</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roofErr w:type="gramEnd"/>
    </w:p>
    <w:p w:rsidR="00190ED1" w:rsidRPr="008842CE" w:rsidRDefault="00190ED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E45E1" w:rsidRDefault="00190ED1">
      <w:pPr>
        <w:pStyle w:val="af2"/>
      </w:pPr>
    </w:p>
    <w:p w:rsidR="00190ED1" w:rsidRPr="008001BA" w:rsidRDefault="00190ED1">
      <w:pPr>
        <w:pStyle w:val="af2"/>
      </w:pPr>
    </w:p>
    <w:p w:rsidR="00190ED1" w:rsidRPr="008001BA" w:rsidRDefault="00190ED1">
      <w:pPr>
        <w:pStyle w:val="af2"/>
      </w:pPr>
    </w:p>
    <w:p w:rsidR="00190ED1" w:rsidRPr="008001BA" w:rsidRDefault="00190ED1">
      <w:pPr>
        <w:pStyle w:val="af2"/>
      </w:pPr>
    </w:p>
    <w:p w:rsidR="00190ED1" w:rsidRPr="00602182" w:rsidRDefault="00190ED1" w:rsidP="001507B4">
      <w:pPr>
        <w:widowControl w:val="0"/>
        <w:ind w:right="-1166"/>
        <w:jc w:val="center"/>
        <w:rPr>
          <w:rFonts w:ascii="GHEA Grapalat" w:hAnsi="GHEA Grapalat"/>
          <w:b/>
          <w:i/>
          <w:sz w:val="20"/>
        </w:rPr>
      </w:pPr>
      <w:r w:rsidRPr="0078551D">
        <w:rPr>
          <w:rFonts w:ascii="GHEA Grapalat" w:hAnsi="GHEA Grapalat"/>
          <w:b/>
          <w:i/>
          <w:sz w:val="20"/>
        </w:rPr>
        <w:t xml:space="preserve">                                                                                                                                                                                                 </w:t>
      </w:r>
      <w:r w:rsidRPr="00602182">
        <w:rPr>
          <w:rFonts w:ascii="GHEA Grapalat" w:hAnsi="GHEA Grapalat"/>
          <w:b/>
          <w:i/>
          <w:sz w:val="20"/>
        </w:rPr>
        <w:t>Приложение № 1</w:t>
      </w:r>
    </w:p>
    <w:p w:rsidR="00190ED1" w:rsidRPr="00FB3476" w:rsidRDefault="00190ED1" w:rsidP="00FB3476">
      <w:pPr>
        <w:pStyle w:val="a3"/>
        <w:widowControl w:val="0"/>
        <w:spacing w:after="160" w:line="240" w:lineRule="auto"/>
        <w:ind w:firstLine="0"/>
        <w:jc w:val="center"/>
        <w:rPr>
          <w:rFonts w:ascii="GHEA Grapalat" w:hAnsi="GHEA Grapalat"/>
          <w:b/>
        </w:rPr>
      </w:pPr>
      <w:r w:rsidRPr="0078551D">
        <w:rPr>
          <w:rFonts w:ascii="GHEA Grapalat" w:hAnsi="GHEA Grapalat"/>
          <w:b/>
          <w:i w:val="0"/>
        </w:rPr>
        <w:t xml:space="preserve">                                                                                                                         </w:t>
      </w:r>
      <w:r>
        <w:rPr>
          <w:rFonts w:ascii="GHEA Grapalat" w:hAnsi="GHEA Grapalat"/>
          <w:b/>
          <w:i w:val="0"/>
        </w:rPr>
        <w:t xml:space="preserve">                               </w:t>
      </w:r>
      <w:r w:rsidRPr="0078551D">
        <w:rPr>
          <w:rFonts w:ascii="GHEA Grapalat" w:hAnsi="GHEA Grapalat"/>
          <w:b/>
          <w:i w:val="0"/>
        </w:rPr>
        <w:t xml:space="preserve"> </w:t>
      </w:r>
      <w:r w:rsidRPr="00602182">
        <w:rPr>
          <w:rFonts w:ascii="GHEA Grapalat" w:hAnsi="GHEA Grapalat"/>
          <w:b/>
          <w:i w:val="0"/>
        </w:rPr>
        <w:t xml:space="preserve">к Договору под кодом </w:t>
      </w:r>
      <w:r w:rsidRPr="00FB3476">
        <w:rPr>
          <w:rFonts w:ascii="GHEA Grapalat" w:hAnsi="GHEA Grapalat"/>
          <w:b/>
        </w:rPr>
        <w:t>&lt;&lt;</w:t>
      </w:r>
      <w:r w:rsidR="00654B65" w:rsidRPr="00654B65">
        <w:t xml:space="preserve"> </w:t>
      </w:r>
      <w:r w:rsidR="00654B65" w:rsidRPr="00654B65">
        <w:rPr>
          <w:rFonts w:ascii="GHEA Grapalat" w:hAnsi="GHEA Grapalat"/>
          <w:b/>
          <w:lang w:val="af-ZA"/>
        </w:rPr>
        <w:t xml:space="preserve">СМВБА </w:t>
      </w:r>
      <w:bookmarkStart w:id="1" w:name="_GoBack"/>
      <w:bookmarkEnd w:id="1"/>
      <w:r w:rsidRPr="00FB3476">
        <w:rPr>
          <w:rFonts w:ascii="GHEA Grapalat" w:hAnsi="GHEA Grapalat" w:cs="Sylfaen"/>
          <w:b/>
          <w:color w:val="000000"/>
          <w:lang w:val="af-ZA"/>
        </w:rPr>
        <w:t>-</w:t>
      </w:r>
      <w:proofErr w:type="spellStart"/>
      <w:r>
        <w:rPr>
          <w:rFonts w:ascii="GHEA Grapalat" w:hAnsi="GHEA Grapalat" w:cs="Sylfaen"/>
          <w:b/>
          <w:color w:val="000000"/>
        </w:rPr>
        <w:t>GHAPDzB</w:t>
      </w:r>
      <w:proofErr w:type="spellEnd"/>
      <w:r w:rsidRPr="00FB3476">
        <w:rPr>
          <w:rFonts w:ascii="GHEA Grapalat" w:hAnsi="GHEA Grapalat" w:cs="Sylfaen"/>
          <w:b/>
          <w:color w:val="000000"/>
          <w:lang w:val="af-ZA"/>
        </w:rPr>
        <w:t>&gt;&gt;</w:t>
      </w:r>
      <w:r w:rsidRPr="00FB3476">
        <w:rPr>
          <w:rFonts w:ascii="GHEA Grapalat" w:hAnsi="GHEA Grapalat"/>
          <w:b/>
        </w:rPr>
        <w:t>20/1</w:t>
      </w:r>
    </w:p>
    <w:p w:rsidR="00190ED1" w:rsidRPr="002A493C" w:rsidRDefault="00190ED1" w:rsidP="001507B4">
      <w:pPr>
        <w:widowControl w:val="0"/>
        <w:ind w:right="-1166"/>
        <w:jc w:val="center"/>
        <w:rPr>
          <w:rFonts w:ascii="GHEA Grapalat" w:hAnsi="GHEA Grapalat"/>
          <w:b/>
          <w:i/>
          <w:sz w:val="20"/>
        </w:rPr>
      </w:pPr>
      <w:r w:rsidRPr="00602182">
        <w:rPr>
          <w:rFonts w:ascii="GHEA Grapalat" w:hAnsi="GHEA Grapalat"/>
          <w:b/>
          <w:i/>
          <w:sz w:val="20"/>
        </w:rPr>
        <w:br/>
      </w:r>
      <w:r w:rsidRPr="00E477A9">
        <w:rPr>
          <w:rFonts w:ascii="GHEA Grapalat" w:hAnsi="GHEA Grapalat"/>
          <w:b/>
          <w:i/>
          <w:sz w:val="20"/>
        </w:rPr>
        <w:t xml:space="preserve">                                                                                                                                                          </w:t>
      </w:r>
      <w:r w:rsidRPr="00602182">
        <w:rPr>
          <w:rFonts w:ascii="GHEA Grapalat" w:hAnsi="GHEA Grapalat"/>
          <w:b/>
          <w:i/>
          <w:sz w:val="20"/>
        </w:rP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190ED1" w:rsidRPr="002A493C" w:rsidRDefault="00190ED1" w:rsidP="001507B4">
      <w:pPr>
        <w:widowControl w:val="0"/>
        <w:spacing w:after="160"/>
        <w:jc w:val="center"/>
        <w:rPr>
          <w:rFonts w:ascii="GHEA Grapalat" w:hAnsi="GHEA Grapalat"/>
        </w:rPr>
      </w:pPr>
    </w:p>
    <w:p w:rsidR="00190ED1" w:rsidRPr="00B138F3" w:rsidRDefault="00190ED1" w:rsidP="001507B4">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t>*</w:t>
      </w:r>
    </w:p>
    <w:p w:rsidR="00190ED1" w:rsidRPr="00602182" w:rsidRDefault="00190ED1" w:rsidP="001507B4">
      <w:pPr>
        <w:widowControl w:val="0"/>
        <w:ind w:right="-1166"/>
        <w:jc w:val="center"/>
        <w:rPr>
          <w:rFonts w:ascii="GHEA Grapalat" w:hAnsi="GHEA Grapalat"/>
          <w:sz w:val="20"/>
        </w:rPr>
      </w:pPr>
      <w:r w:rsidRPr="00E477A9">
        <w:rPr>
          <w:rFonts w:ascii="GHEA Grapalat" w:hAnsi="GHEA Grapalat"/>
          <w:sz w:val="20"/>
        </w:rPr>
        <w:t xml:space="preserve">                                                                                                                                                                                                                          </w:t>
      </w:r>
      <w:proofErr w:type="spellStart"/>
      <w:r w:rsidRPr="00602182">
        <w:rPr>
          <w:rFonts w:ascii="GHEA Grapalat" w:hAnsi="GHEA Grapalat"/>
          <w:sz w:val="20"/>
        </w:rPr>
        <w:t>Драмов</w:t>
      </w:r>
      <w:proofErr w:type="spellEnd"/>
      <w:r w:rsidRPr="00602182">
        <w:rPr>
          <w:rFonts w:ascii="GHEA Grapalat" w:hAnsi="GHEA Grapalat"/>
          <w:sz w:val="20"/>
        </w:rPr>
        <w:t xml:space="preserve">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2410"/>
        <w:gridCol w:w="2627"/>
        <w:gridCol w:w="1597"/>
        <w:gridCol w:w="1163"/>
        <w:gridCol w:w="679"/>
        <w:gridCol w:w="597"/>
        <w:gridCol w:w="850"/>
        <w:gridCol w:w="1918"/>
        <w:gridCol w:w="1158"/>
        <w:gridCol w:w="2523"/>
        <w:gridCol w:w="146"/>
      </w:tblGrid>
      <w:tr w:rsidR="00190ED1" w:rsidRPr="00B138F3" w:rsidTr="001507B4">
        <w:trPr>
          <w:jc w:val="center"/>
        </w:trPr>
        <w:tc>
          <w:tcPr>
            <w:tcW w:w="16483" w:type="dxa"/>
            <w:gridSpan w:val="12"/>
          </w:tcPr>
          <w:p w:rsidR="00190ED1" w:rsidRPr="00B138F3" w:rsidRDefault="00190ED1" w:rsidP="001507B4">
            <w:pPr>
              <w:widowControl w:val="0"/>
              <w:jc w:val="center"/>
              <w:rPr>
                <w:rFonts w:ascii="GHEA Grapalat" w:hAnsi="GHEA Grapalat"/>
                <w:sz w:val="16"/>
                <w:szCs w:val="16"/>
              </w:rPr>
            </w:pPr>
            <w:r w:rsidRPr="00B138F3">
              <w:rPr>
                <w:rFonts w:ascii="GHEA Grapalat" w:hAnsi="GHEA Grapalat"/>
                <w:sz w:val="16"/>
                <w:szCs w:val="16"/>
              </w:rPr>
              <w:t>Товар</w:t>
            </w:r>
          </w:p>
        </w:tc>
      </w:tr>
      <w:tr w:rsidR="00190ED1" w:rsidRPr="00B138F3" w:rsidTr="0027136A">
        <w:trPr>
          <w:gridAfter w:val="1"/>
          <w:wAfter w:w="146" w:type="dxa"/>
          <w:trHeight w:val="219"/>
          <w:jc w:val="center"/>
        </w:trPr>
        <w:tc>
          <w:tcPr>
            <w:tcW w:w="815" w:type="dxa"/>
            <w:vMerge w:val="restart"/>
            <w:vAlign w:val="center"/>
          </w:tcPr>
          <w:p w:rsidR="00190ED1" w:rsidRPr="00B138F3" w:rsidRDefault="00190ED1" w:rsidP="001507B4">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410" w:type="dxa"/>
            <w:vMerge w:val="restart"/>
            <w:vAlign w:val="center"/>
          </w:tcPr>
          <w:p w:rsidR="00190ED1" w:rsidRPr="00B138F3" w:rsidRDefault="00190ED1" w:rsidP="001507B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627" w:type="dxa"/>
            <w:vMerge w:val="restart"/>
            <w:vAlign w:val="center"/>
          </w:tcPr>
          <w:p w:rsidR="00190ED1" w:rsidRPr="00B138F3" w:rsidRDefault="00190ED1" w:rsidP="001507B4">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97" w:type="dxa"/>
            <w:vMerge w:val="restart"/>
            <w:vAlign w:val="center"/>
          </w:tcPr>
          <w:p w:rsidR="00190ED1" w:rsidRPr="00B138F3" w:rsidRDefault="00190ED1" w:rsidP="001507B4">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63" w:type="dxa"/>
            <w:vMerge w:val="restart"/>
            <w:vAlign w:val="center"/>
          </w:tcPr>
          <w:p w:rsidR="00190ED1" w:rsidRPr="00B138F3" w:rsidRDefault="00190ED1" w:rsidP="001507B4">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679" w:type="dxa"/>
            <w:vMerge w:val="restart"/>
            <w:vAlign w:val="center"/>
          </w:tcPr>
          <w:p w:rsidR="00190ED1" w:rsidRPr="00B138F3" w:rsidRDefault="00190ED1" w:rsidP="001507B4">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597" w:type="dxa"/>
            <w:vMerge w:val="restart"/>
            <w:vAlign w:val="center"/>
          </w:tcPr>
          <w:p w:rsidR="00190ED1" w:rsidRPr="00B138F3" w:rsidRDefault="00190ED1" w:rsidP="001507B4">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190ED1" w:rsidRDefault="00190ED1" w:rsidP="001507B4">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w:t>
            </w:r>
          </w:p>
          <w:p w:rsidR="00190ED1" w:rsidRPr="00B138F3" w:rsidRDefault="00190ED1" w:rsidP="001507B4">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5599" w:type="dxa"/>
            <w:gridSpan w:val="3"/>
            <w:vAlign w:val="center"/>
          </w:tcPr>
          <w:p w:rsidR="00190ED1" w:rsidRPr="00B138F3" w:rsidRDefault="00190ED1" w:rsidP="001507B4">
            <w:pPr>
              <w:widowControl w:val="0"/>
              <w:jc w:val="center"/>
              <w:rPr>
                <w:rFonts w:ascii="GHEA Grapalat" w:hAnsi="GHEA Grapalat"/>
                <w:sz w:val="16"/>
                <w:szCs w:val="16"/>
              </w:rPr>
            </w:pPr>
            <w:r w:rsidRPr="00B138F3">
              <w:rPr>
                <w:rFonts w:ascii="GHEA Grapalat" w:hAnsi="GHEA Grapalat"/>
                <w:sz w:val="16"/>
                <w:szCs w:val="16"/>
              </w:rPr>
              <w:t>поставки</w:t>
            </w:r>
          </w:p>
        </w:tc>
      </w:tr>
      <w:tr w:rsidR="00190ED1" w:rsidRPr="00B138F3" w:rsidTr="0027136A">
        <w:trPr>
          <w:gridAfter w:val="1"/>
          <w:wAfter w:w="146" w:type="dxa"/>
          <w:trHeight w:val="445"/>
          <w:jc w:val="center"/>
        </w:trPr>
        <w:tc>
          <w:tcPr>
            <w:tcW w:w="815" w:type="dxa"/>
            <w:vMerge/>
            <w:vAlign w:val="center"/>
          </w:tcPr>
          <w:p w:rsidR="00190ED1" w:rsidRPr="00B138F3" w:rsidRDefault="00190ED1" w:rsidP="001507B4">
            <w:pPr>
              <w:widowControl w:val="0"/>
              <w:jc w:val="center"/>
              <w:rPr>
                <w:rFonts w:ascii="GHEA Grapalat" w:hAnsi="GHEA Grapalat"/>
                <w:sz w:val="16"/>
                <w:szCs w:val="16"/>
              </w:rPr>
            </w:pPr>
          </w:p>
        </w:tc>
        <w:tc>
          <w:tcPr>
            <w:tcW w:w="2410" w:type="dxa"/>
            <w:vMerge/>
            <w:vAlign w:val="center"/>
          </w:tcPr>
          <w:p w:rsidR="00190ED1" w:rsidRPr="00B138F3" w:rsidRDefault="00190ED1" w:rsidP="001507B4">
            <w:pPr>
              <w:widowControl w:val="0"/>
              <w:jc w:val="center"/>
              <w:rPr>
                <w:rFonts w:ascii="GHEA Grapalat" w:hAnsi="GHEA Grapalat"/>
                <w:sz w:val="16"/>
                <w:szCs w:val="16"/>
              </w:rPr>
            </w:pPr>
          </w:p>
        </w:tc>
        <w:tc>
          <w:tcPr>
            <w:tcW w:w="2627" w:type="dxa"/>
            <w:vMerge/>
            <w:vAlign w:val="center"/>
          </w:tcPr>
          <w:p w:rsidR="00190ED1" w:rsidRPr="00B138F3" w:rsidRDefault="00190ED1" w:rsidP="001507B4">
            <w:pPr>
              <w:widowControl w:val="0"/>
              <w:jc w:val="center"/>
              <w:rPr>
                <w:rFonts w:ascii="GHEA Grapalat" w:hAnsi="GHEA Grapalat"/>
                <w:sz w:val="16"/>
                <w:szCs w:val="16"/>
              </w:rPr>
            </w:pPr>
          </w:p>
        </w:tc>
        <w:tc>
          <w:tcPr>
            <w:tcW w:w="1597" w:type="dxa"/>
            <w:vMerge/>
            <w:vAlign w:val="center"/>
          </w:tcPr>
          <w:p w:rsidR="00190ED1" w:rsidRPr="00B138F3" w:rsidRDefault="00190ED1" w:rsidP="001507B4">
            <w:pPr>
              <w:widowControl w:val="0"/>
              <w:jc w:val="center"/>
              <w:rPr>
                <w:rFonts w:ascii="GHEA Grapalat" w:hAnsi="GHEA Grapalat"/>
                <w:sz w:val="16"/>
                <w:szCs w:val="16"/>
              </w:rPr>
            </w:pPr>
          </w:p>
        </w:tc>
        <w:tc>
          <w:tcPr>
            <w:tcW w:w="1163" w:type="dxa"/>
            <w:vMerge/>
            <w:vAlign w:val="center"/>
          </w:tcPr>
          <w:p w:rsidR="00190ED1" w:rsidRPr="00B138F3" w:rsidRDefault="00190ED1" w:rsidP="001507B4">
            <w:pPr>
              <w:widowControl w:val="0"/>
              <w:jc w:val="center"/>
              <w:rPr>
                <w:rFonts w:ascii="GHEA Grapalat" w:hAnsi="GHEA Grapalat"/>
                <w:sz w:val="16"/>
                <w:szCs w:val="16"/>
              </w:rPr>
            </w:pPr>
          </w:p>
        </w:tc>
        <w:tc>
          <w:tcPr>
            <w:tcW w:w="679" w:type="dxa"/>
            <w:vMerge/>
            <w:vAlign w:val="center"/>
          </w:tcPr>
          <w:p w:rsidR="00190ED1" w:rsidRPr="00B138F3" w:rsidRDefault="00190ED1" w:rsidP="001507B4">
            <w:pPr>
              <w:widowControl w:val="0"/>
              <w:jc w:val="center"/>
              <w:rPr>
                <w:rFonts w:ascii="GHEA Grapalat" w:hAnsi="GHEA Grapalat"/>
                <w:sz w:val="16"/>
                <w:szCs w:val="16"/>
              </w:rPr>
            </w:pPr>
          </w:p>
        </w:tc>
        <w:tc>
          <w:tcPr>
            <w:tcW w:w="597" w:type="dxa"/>
            <w:vMerge/>
            <w:vAlign w:val="center"/>
          </w:tcPr>
          <w:p w:rsidR="00190ED1" w:rsidRPr="00B138F3" w:rsidRDefault="00190ED1" w:rsidP="001507B4">
            <w:pPr>
              <w:widowControl w:val="0"/>
              <w:jc w:val="center"/>
              <w:rPr>
                <w:rFonts w:ascii="GHEA Grapalat" w:hAnsi="GHEA Grapalat"/>
                <w:sz w:val="16"/>
                <w:szCs w:val="16"/>
              </w:rPr>
            </w:pPr>
          </w:p>
        </w:tc>
        <w:tc>
          <w:tcPr>
            <w:tcW w:w="850" w:type="dxa"/>
            <w:vMerge/>
            <w:vAlign w:val="center"/>
          </w:tcPr>
          <w:p w:rsidR="00190ED1" w:rsidRPr="00B138F3" w:rsidRDefault="00190ED1" w:rsidP="001507B4">
            <w:pPr>
              <w:widowControl w:val="0"/>
              <w:jc w:val="center"/>
              <w:rPr>
                <w:rFonts w:ascii="GHEA Grapalat" w:hAnsi="GHEA Grapalat"/>
                <w:sz w:val="16"/>
                <w:szCs w:val="16"/>
              </w:rPr>
            </w:pPr>
          </w:p>
        </w:tc>
        <w:tc>
          <w:tcPr>
            <w:tcW w:w="1918" w:type="dxa"/>
            <w:vAlign w:val="center"/>
          </w:tcPr>
          <w:p w:rsidR="00190ED1" w:rsidRPr="00B138F3" w:rsidRDefault="00190ED1" w:rsidP="001507B4">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190ED1" w:rsidRPr="00B138F3" w:rsidRDefault="00190ED1" w:rsidP="001507B4">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523" w:type="dxa"/>
            <w:vAlign w:val="center"/>
          </w:tcPr>
          <w:p w:rsidR="00190ED1" w:rsidRPr="00B138F3" w:rsidRDefault="00190ED1" w:rsidP="001507B4">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t>***</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410" w:type="dxa"/>
          </w:tcPr>
          <w:p w:rsidR="00190ED1" w:rsidRPr="00987387" w:rsidRDefault="00190ED1" w:rsidP="00F26E3E">
            <w:r w:rsidRPr="00987387">
              <w:t>33661121</w:t>
            </w:r>
          </w:p>
        </w:tc>
        <w:tc>
          <w:tcPr>
            <w:tcW w:w="2627" w:type="dxa"/>
          </w:tcPr>
          <w:p w:rsidR="00190ED1" w:rsidRPr="0066775C" w:rsidRDefault="00190ED1" w:rsidP="00F26E3E">
            <w:r w:rsidRPr="0066775C">
              <w:t>Ацетилсалициловая кислота  (</w:t>
            </w:r>
            <w:proofErr w:type="spellStart"/>
            <w:r w:rsidRPr="0066775C">
              <w:t>кардиомагнил</w:t>
            </w:r>
            <w:proofErr w:type="spellEnd"/>
            <w:r w:rsidRPr="0066775C">
              <w:t xml:space="preserve">)75 мг </w:t>
            </w:r>
            <w:proofErr w:type="spellStart"/>
            <w:proofErr w:type="gramStart"/>
            <w:r w:rsidRPr="0066775C">
              <w:t>таб</w:t>
            </w:r>
            <w:proofErr w:type="spellEnd"/>
            <w:proofErr w:type="gramEnd"/>
          </w:p>
        </w:tc>
        <w:tc>
          <w:tcPr>
            <w:tcW w:w="1597" w:type="dxa"/>
            <w:vAlign w:val="center"/>
          </w:tcPr>
          <w:p w:rsidR="00190ED1" w:rsidRPr="006245D1" w:rsidRDefault="00190ED1" w:rsidP="001507B4">
            <w:pPr>
              <w:pStyle w:val="23"/>
              <w:spacing w:line="240" w:lineRule="auto"/>
              <w:ind w:firstLine="0"/>
              <w:jc w:val="center"/>
              <w:rPr>
                <w:rFonts w:ascii="GHEA Grapalat" w:hAnsi="GHEA Grapalat"/>
                <w:b/>
                <w:sz w:val="18"/>
                <w:szCs w:val="18"/>
              </w:rPr>
            </w:pPr>
          </w:p>
        </w:tc>
        <w:tc>
          <w:tcPr>
            <w:tcW w:w="1163" w:type="dxa"/>
          </w:tcPr>
          <w:p w:rsidR="00190ED1" w:rsidRDefault="00190ED1">
            <w:r w:rsidRPr="007B252E">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550</w:t>
            </w:r>
          </w:p>
        </w:tc>
        <w:tc>
          <w:tcPr>
            <w:tcW w:w="1918" w:type="dxa"/>
            <w:vAlign w:val="center"/>
          </w:tcPr>
          <w:p w:rsidR="00190ED1" w:rsidRPr="00F7513E" w:rsidRDefault="00190ED1" w:rsidP="00E84639">
            <w:pPr>
              <w:widowControl w:val="0"/>
              <w:ind w:left="-132" w:right="-129"/>
              <w:rPr>
                <w:rFonts w:ascii="GHEA Grapalat" w:hAnsi="GHEA Grapalat"/>
                <w:sz w:val="18"/>
                <w:szCs w:val="18"/>
                <w:lang w:val="en-US"/>
              </w:rPr>
            </w:pPr>
            <w:r>
              <w:rPr>
                <w:rFonts w:ascii="GHEA Grapalat" w:hAnsi="GHEA Grapalat"/>
                <w:sz w:val="18"/>
                <w:szCs w:val="18"/>
                <w:lang w:val="en-US"/>
              </w:rPr>
              <w:t xml:space="preserve"> </w:t>
            </w:r>
            <w:proofErr w:type="spellStart"/>
            <w:r w:rsidRPr="00F7513E">
              <w:rPr>
                <w:rFonts w:ascii="GHEA Grapalat" w:hAnsi="GHEA Grapalat"/>
                <w:sz w:val="18"/>
                <w:szCs w:val="18"/>
                <w:lang w:val="en-US"/>
              </w:rPr>
              <w:t>Веришенская</w:t>
            </w:r>
            <w:proofErr w:type="spellEnd"/>
            <w:r w:rsidRPr="00F7513E">
              <w:rPr>
                <w:rFonts w:ascii="GHEA Grapalat" w:hAnsi="GHEA Grapalat"/>
                <w:sz w:val="18"/>
                <w:szCs w:val="18"/>
                <w:lang w:val="en-US"/>
              </w:rPr>
              <w:t xml:space="preserve"> МА ГНО</w:t>
            </w:r>
          </w:p>
        </w:tc>
        <w:tc>
          <w:tcPr>
            <w:tcW w:w="1158" w:type="dxa"/>
          </w:tcPr>
          <w:p w:rsidR="00190ED1" w:rsidRPr="001979FA" w:rsidRDefault="00190ED1" w:rsidP="00E84639">
            <w:r w:rsidRPr="001979FA">
              <w:t>550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w:t>
            </w:r>
          </w:p>
        </w:tc>
        <w:tc>
          <w:tcPr>
            <w:tcW w:w="2410" w:type="dxa"/>
          </w:tcPr>
          <w:p w:rsidR="00190ED1" w:rsidRPr="00987387" w:rsidRDefault="00190ED1" w:rsidP="00F26E3E">
            <w:r w:rsidRPr="00987387">
              <w:t>33621761</w:t>
            </w:r>
          </w:p>
        </w:tc>
        <w:tc>
          <w:tcPr>
            <w:tcW w:w="2627" w:type="dxa"/>
          </w:tcPr>
          <w:p w:rsidR="00190ED1" w:rsidRPr="0066775C" w:rsidRDefault="00190ED1" w:rsidP="00F26E3E">
            <w:r w:rsidRPr="0066775C">
              <w:t xml:space="preserve">Ацетилсалициловая кислота </w:t>
            </w:r>
            <w:proofErr w:type="gramStart"/>
            <w:r w:rsidRPr="0066775C">
              <w:t>в(</w:t>
            </w:r>
            <w:proofErr w:type="spellStart"/>
            <w:proofErr w:type="gramEnd"/>
            <w:r w:rsidRPr="0066775C">
              <w:t>кардиоаспнрин</w:t>
            </w:r>
            <w:proofErr w:type="spellEnd"/>
            <w:r w:rsidRPr="0066775C">
              <w:t xml:space="preserve">)100 мг </w:t>
            </w:r>
            <w:proofErr w:type="spellStart"/>
            <w:r w:rsidRPr="0066775C">
              <w:t>таб</w:t>
            </w:r>
            <w:proofErr w:type="spellEnd"/>
          </w:p>
        </w:tc>
        <w:tc>
          <w:tcPr>
            <w:tcW w:w="1597" w:type="dxa"/>
            <w:vAlign w:val="center"/>
          </w:tcPr>
          <w:p w:rsidR="00190ED1" w:rsidRPr="00E477A9" w:rsidRDefault="00190ED1" w:rsidP="001507B4">
            <w:pPr>
              <w:pStyle w:val="23"/>
              <w:spacing w:line="240" w:lineRule="auto"/>
              <w:ind w:firstLine="0"/>
              <w:jc w:val="center"/>
              <w:rPr>
                <w:rFonts w:ascii="GHEA Grapalat" w:hAnsi="GHEA Grapalat"/>
              </w:rPr>
            </w:pPr>
          </w:p>
        </w:tc>
        <w:tc>
          <w:tcPr>
            <w:tcW w:w="1163" w:type="dxa"/>
          </w:tcPr>
          <w:p w:rsidR="00190ED1" w:rsidRDefault="00190ED1">
            <w:r w:rsidRPr="007B252E">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1000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1000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w:t>
            </w:r>
          </w:p>
        </w:tc>
        <w:tc>
          <w:tcPr>
            <w:tcW w:w="2410" w:type="dxa"/>
          </w:tcPr>
          <w:p w:rsidR="00190ED1" w:rsidRPr="00987387" w:rsidRDefault="00190ED1" w:rsidP="00F26E3E">
            <w:r w:rsidRPr="00987387">
              <w:t>33651110</w:t>
            </w:r>
          </w:p>
        </w:tc>
        <w:tc>
          <w:tcPr>
            <w:tcW w:w="2627" w:type="dxa"/>
          </w:tcPr>
          <w:p w:rsidR="00190ED1" w:rsidRPr="0066775C" w:rsidRDefault="00190ED1" w:rsidP="00F26E3E">
            <w:r w:rsidRPr="0066775C">
              <w:t xml:space="preserve">Ампициллин 500 г </w:t>
            </w:r>
            <w:proofErr w:type="spellStart"/>
            <w:proofErr w:type="gramStart"/>
            <w:r w:rsidRPr="0066775C">
              <w:t>таб</w:t>
            </w:r>
            <w:proofErr w:type="spellEnd"/>
            <w:proofErr w:type="gramEnd"/>
            <w:r w:rsidRPr="0066775C">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7B252E">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w:t>
            </w:r>
          </w:p>
        </w:tc>
        <w:tc>
          <w:tcPr>
            <w:tcW w:w="2410" w:type="dxa"/>
          </w:tcPr>
          <w:p w:rsidR="00190ED1" w:rsidRPr="00987387" w:rsidRDefault="00190ED1" w:rsidP="00F26E3E">
            <w:r w:rsidRPr="00987387">
              <w:t>33651111</w:t>
            </w:r>
          </w:p>
        </w:tc>
        <w:tc>
          <w:tcPr>
            <w:tcW w:w="2627" w:type="dxa"/>
          </w:tcPr>
          <w:p w:rsidR="00190ED1" w:rsidRPr="0066775C" w:rsidRDefault="00190ED1" w:rsidP="00F26E3E">
            <w:r w:rsidRPr="0066775C">
              <w:t xml:space="preserve">Амоксициллин 250 мг </w:t>
            </w:r>
            <w:proofErr w:type="spellStart"/>
            <w:proofErr w:type="gramStart"/>
            <w:r w:rsidRPr="0066775C">
              <w:t>таб</w:t>
            </w:r>
            <w:proofErr w:type="spellEnd"/>
            <w:proofErr w:type="gramEnd"/>
            <w:r w:rsidRPr="0066775C">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7B252E">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70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70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w:t>
            </w:r>
          </w:p>
        </w:tc>
        <w:tc>
          <w:tcPr>
            <w:tcW w:w="2410" w:type="dxa"/>
          </w:tcPr>
          <w:p w:rsidR="00190ED1" w:rsidRPr="00987387" w:rsidRDefault="00190ED1" w:rsidP="00F26E3E">
            <w:r w:rsidRPr="00987387">
              <w:t>33651111</w:t>
            </w:r>
          </w:p>
        </w:tc>
        <w:tc>
          <w:tcPr>
            <w:tcW w:w="2627" w:type="dxa"/>
          </w:tcPr>
          <w:p w:rsidR="00190ED1" w:rsidRPr="0066775C" w:rsidRDefault="00190ED1" w:rsidP="00F26E3E">
            <w:r w:rsidRPr="0066775C">
              <w:t xml:space="preserve">Амоксициллин 500 мг </w:t>
            </w:r>
            <w:proofErr w:type="spellStart"/>
            <w:proofErr w:type="gramStart"/>
            <w:r w:rsidRPr="0066775C">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080619" w:rsidRDefault="00190ED1" w:rsidP="001507B4">
            <w:pPr>
              <w:pStyle w:val="23"/>
              <w:spacing w:line="240" w:lineRule="auto"/>
              <w:ind w:firstLine="0"/>
              <w:jc w:val="center"/>
              <w:rPr>
                <w:rFonts w:ascii="GHEA Grapalat" w:hAnsi="GHEA Grapalat"/>
                <w:sz w:val="18"/>
                <w:szCs w:val="18"/>
              </w:rPr>
            </w:pPr>
            <w:r w:rsidRPr="00F7513E">
              <w:rPr>
                <w:rFonts w:ascii="GHEA Grapalat" w:hAnsi="GHEA Grapalat"/>
                <w:sz w:val="18"/>
                <w:szCs w:val="18"/>
              </w:rPr>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w:t>
            </w:r>
          </w:p>
        </w:tc>
        <w:tc>
          <w:tcPr>
            <w:tcW w:w="2410" w:type="dxa"/>
          </w:tcPr>
          <w:p w:rsidR="00190ED1" w:rsidRPr="00987387" w:rsidRDefault="00190ED1" w:rsidP="00F26E3E">
            <w:r w:rsidRPr="00987387">
              <w:t>33651111</w:t>
            </w:r>
          </w:p>
        </w:tc>
        <w:tc>
          <w:tcPr>
            <w:tcW w:w="2627" w:type="dxa"/>
          </w:tcPr>
          <w:p w:rsidR="00190ED1" w:rsidRPr="0066775C" w:rsidRDefault="00190ED1" w:rsidP="00F26E3E">
            <w:r w:rsidRPr="0066775C">
              <w:t xml:space="preserve">Амоксициллин 250 мг / 5 мл Порошок для приготовления суспензии для приема внутрь </w:t>
            </w:r>
            <w:proofErr w:type="spellStart"/>
            <w:r w:rsidRPr="0066775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A80990" w:rsidRDefault="00190ED1">
            <w:pPr>
              <w:rPr>
                <w:lang w:val="en-US"/>
              </w:rPr>
            </w:pPr>
            <w:proofErr w:type="spellStart"/>
            <w:r>
              <w:rPr>
                <w:lang w:val="en-US"/>
              </w:rPr>
              <w:t>флакон</w:t>
            </w:r>
            <w:proofErr w:type="spellEnd"/>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w:t>
            </w:r>
          </w:p>
        </w:tc>
        <w:tc>
          <w:tcPr>
            <w:tcW w:w="2410" w:type="dxa"/>
          </w:tcPr>
          <w:p w:rsidR="00190ED1" w:rsidRPr="00987387" w:rsidRDefault="00190ED1" w:rsidP="00F26E3E">
            <w:r w:rsidRPr="00987387">
              <w:t>33651111</w:t>
            </w:r>
          </w:p>
        </w:tc>
        <w:tc>
          <w:tcPr>
            <w:tcW w:w="2627" w:type="dxa"/>
          </w:tcPr>
          <w:p w:rsidR="00190ED1" w:rsidRPr="0066775C" w:rsidRDefault="00190ED1" w:rsidP="00F26E3E">
            <w:r w:rsidRPr="0066775C">
              <w:t xml:space="preserve">Амоксициллин 125 мг / 5 мл Порошок для приготовления суспензии для приема внутрь </w:t>
            </w:r>
            <w:proofErr w:type="spellStart"/>
            <w:r w:rsidRPr="0066775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903E36">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10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8</w:t>
            </w:r>
          </w:p>
        </w:tc>
        <w:tc>
          <w:tcPr>
            <w:tcW w:w="2410" w:type="dxa"/>
          </w:tcPr>
          <w:p w:rsidR="00190ED1" w:rsidRPr="00987387" w:rsidRDefault="00190ED1" w:rsidP="00F26E3E">
            <w:r w:rsidRPr="00987387">
              <w:t>33651112</w:t>
            </w:r>
          </w:p>
        </w:tc>
        <w:tc>
          <w:tcPr>
            <w:tcW w:w="2627" w:type="dxa"/>
          </w:tcPr>
          <w:p w:rsidR="00190ED1" w:rsidRPr="0066775C" w:rsidRDefault="00190ED1" w:rsidP="00F26E3E">
            <w:r w:rsidRPr="0066775C">
              <w:t xml:space="preserve">Амоксициллин + </w:t>
            </w:r>
            <w:proofErr w:type="spellStart"/>
            <w:r w:rsidRPr="0066775C">
              <w:t>клавулановая</w:t>
            </w:r>
            <w:proofErr w:type="spellEnd"/>
            <w:r w:rsidRPr="0066775C">
              <w:t xml:space="preserve"> кислота, 500 мг + 125 мг / 5 </w:t>
            </w:r>
            <w:proofErr w:type="spellStart"/>
            <w:r w:rsidRPr="0066775C">
              <w:t>млПорошок</w:t>
            </w:r>
            <w:proofErr w:type="spellEnd"/>
            <w:r w:rsidRPr="0066775C">
              <w:t xml:space="preserve"> для приготовления суспензии для приема внутрь </w:t>
            </w:r>
            <w:proofErr w:type="spellStart"/>
            <w:r w:rsidRPr="0066775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080619" w:rsidRDefault="00190ED1" w:rsidP="001507B4">
            <w:pPr>
              <w:pStyle w:val="23"/>
              <w:spacing w:line="240" w:lineRule="auto"/>
              <w:ind w:firstLine="0"/>
              <w:jc w:val="center"/>
              <w:rPr>
                <w:rFonts w:ascii="GHEA Grapalat" w:hAnsi="GHEA Grapalat"/>
                <w:sz w:val="18"/>
                <w:szCs w:val="18"/>
              </w:rPr>
            </w:pPr>
            <w:r w:rsidRPr="00F7513E">
              <w:rPr>
                <w:rFonts w:ascii="GHEA Grapalat" w:hAnsi="GHEA Grapalat"/>
                <w:sz w:val="18"/>
                <w:szCs w:val="18"/>
              </w:rPr>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9</w:t>
            </w:r>
          </w:p>
        </w:tc>
        <w:tc>
          <w:tcPr>
            <w:tcW w:w="2410" w:type="dxa"/>
          </w:tcPr>
          <w:p w:rsidR="00190ED1" w:rsidRPr="00987387" w:rsidRDefault="00190ED1" w:rsidP="00F26E3E">
            <w:r w:rsidRPr="00987387">
              <w:t>33651112</w:t>
            </w:r>
          </w:p>
        </w:tc>
        <w:tc>
          <w:tcPr>
            <w:tcW w:w="2627" w:type="dxa"/>
          </w:tcPr>
          <w:p w:rsidR="00190ED1" w:rsidRDefault="00190ED1" w:rsidP="00F26E3E">
            <w:r w:rsidRPr="0066775C">
              <w:t xml:space="preserve">Амоксициллин + </w:t>
            </w:r>
            <w:proofErr w:type="spellStart"/>
            <w:r w:rsidRPr="0066775C">
              <w:t>клавулановая</w:t>
            </w:r>
            <w:proofErr w:type="spellEnd"/>
            <w:r w:rsidRPr="0066775C">
              <w:t xml:space="preserve"> кислота, 250 мг +62,5 мг / 5 </w:t>
            </w:r>
            <w:proofErr w:type="spellStart"/>
            <w:r w:rsidRPr="0066775C">
              <w:t>млПорошок</w:t>
            </w:r>
            <w:proofErr w:type="spellEnd"/>
            <w:r w:rsidRPr="0066775C">
              <w:t xml:space="preserve"> для приготовления суспензии для приема внутрь </w:t>
            </w:r>
            <w:proofErr w:type="spellStart"/>
            <w:r w:rsidRPr="0066775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36851">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25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25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10</w:t>
            </w:r>
          </w:p>
        </w:tc>
        <w:tc>
          <w:tcPr>
            <w:tcW w:w="2410" w:type="dxa"/>
          </w:tcPr>
          <w:p w:rsidR="00190ED1" w:rsidRPr="00987387" w:rsidRDefault="00190ED1" w:rsidP="00F26E3E">
            <w:r w:rsidRPr="00987387">
              <w:t>33651112</w:t>
            </w:r>
          </w:p>
        </w:tc>
        <w:tc>
          <w:tcPr>
            <w:tcW w:w="2627" w:type="dxa"/>
          </w:tcPr>
          <w:p w:rsidR="00190ED1" w:rsidRPr="00EA71C4" w:rsidRDefault="00190ED1" w:rsidP="00F26E3E">
            <w:r w:rsidRPr="00EA71C4">
              <w:t xml:space="preserve">Амоксициллин + </w:t>
            </w:r>
            <w:proofErr w:type="spellStart"/>
            <w:r w:rsidRPr="00EA71C4">
              <w:t>клавулановая</w:t>
            </w:r>
            <w:proofErr w:type="spellEnd"/>
            <w:r w:rsidRPr="00EA71C4">
              <w:t xml:space="preserve"> кислота, 125мг +31,25 мг / 5 </w:t>
            </w:r>
            <w:proofErr w:type="spellStart"/>
            <w:r w:rsidRPr="00EA71C4">
              <w:t>млПорошок</w:t>
            </w:r>
            <w:proofErr w:type="spellEnd"/>
            <w:r w:rsidRPr="00EA71C4">
              <w:t xml:space="preserve"> для приготовления суспензии для приема внутрь </w:t>
            </w:r>
            <w:proofErr w:type="spellStart"/>
            <w:r w:rsidRPr="00EA71C4">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36851">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6</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6</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11</w:t>
            </w:r>
          </w:p>
        </w:tc>
        <w:tc>
          <w:tcPr>
            <w:tcW w:w="2410" w:type="dxa"/>
          </w:tcPr>
          <w:p w:rsidR="00190ED1" w:rsidRPr="00987387" w:rsidRDefault="00190ED1" w:rsidP="00F26E3E">
            <w:r w:rsidRPr="00987387">
              <w:t>33671125</w:t>
            </w:r>
          </w:p>
        </w:tc>
        <w:tc>
          <w:tcPr>
            <w:tcW w:w="2627" w:type="dxa"/>
          </w:tcPr>
          <w:p w:rsidR="00190ED1" w:rsidRPr="00EA71C4" w:rsidRDefault="00190ED1" w:rsidP="00F26E3E">
            <w:proofErr w:type="spellStart"/>
            <w:r w:rsidRPr="00EA71C4">
              <w:t>Амброксол</w:t>
            </w:r>
            <w:proofErr w:type="spellEnd"/>
            <w:r w:rsidRPr="00EA71C4">
              <w:t xml:space="preserve"> т 30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917EF5" w:rsidRDefault="00190ED1" w:rsidP="001507B4">
            <w:pPr>
              <w:pStyle w:val="23"/>
              <w:spacing w:line="240" w:lineRule="auto"/>
              <w:ind w:firstLine="0"/>
              <w:jc w:val="center"/>
              <w:rPr>
                <w:rFonts w:ascii="GHEA Grapalat" w:hAnsi="GHEA Grapalat"/>
                <w:sz w:val="18"/>
                <w:szCs w:val="18"/>
                <w:lang w:val="en-US"/>
              </w:rPr>
            </w:pPr>
            <w:proofErr w:type="spellStart"/>
            <w:r w:rsidRPr="00F7513E">
              <w:rPr>
                <w:rFonts w:ascii="GHEA Grapalat" w:hAnsi="GHEA Grapalat"/>
                <w:sz w:val="18"/>
                <w:szCs w:val="18"/>
                <w:lang w:val="en-US"/>
              </w:rPr>
              <w:t>таблетка</w:t>
            </w:r>
            <w:proofErr w:type="spellEnd"/>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979FA" w:rsidRDefault="00190ED1" w:rsidP="00E84639">
            <w:r w:rsidRPr="001979FA">
              <w:t>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12</w:t>
            </w:r>
          </w:p>
        </w:tc>
        <w:tc>
          <w:tcPr>
            <w:tcW w:w="2410" w:type="dxa"/>
          </w:tcPr>
          <w:p w:rsidR="00190ED1" w:rsidRPr="00987387" w:rsidRDefault="00190ED1" w:rsidP="00F26E3E">
            <w:r w:rsidRPr="00987387">
              <w:t>33671125</w:t>
            </w:r>
          </w:p>
        </w:tc>
        <w:tc>
          <w:tcPr>
            <w:tcW w:w="2627" w:type="dxa"/>
          </w:tcPr>
          <w:p w:rsidR="00190ED1" w:rsidRPr="00EA71C4" w:rsidRDefault="00190ED1" w:rsidP="00F26E3E">
            <w:proofErr w:type="spellStart"/>
            <w:r w:rsidRPr="00EA71C4">
              <w:t>Амброксол</w:t>
            </w:r>
            <w:proofErr w:type="spellEnd"/>
            <w:r w:rsidRPr="00EA71C4">
              <w:t xml:space="preserve"> 15мг / 5 мл </w:t>
            </w:r>
            <w:proofErr w:type="spellStart"/>
            <w:r w:rsidRPr="00EA71C4">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080619" w:rsidRDefault="00190ED1" w:rsidP="001507B4">
            <w:pPr>
              <w:pStyle w:val="23"/>
              <w:spacing w:line="240" w:lineRule="auto"/>
              <w:ind w:firstLine="0"/>
              <w:jc w:val="center"/>
              <w:rPr>
                <w:rFonts w:ascii="GHEA Grapalat" w:hAnsi="GHEA Grapalat"/>
                <w:sz w:val="18"/>
                <w:szCs w:val="18"/>
              </w:rPr>
            </w:pP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8</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894966" w:rsidRDefault="00190ED1" w:rsidP="00E84639">
            <w:pPr>
              <w:rPr>
                <w:lang w:val="en-US"/>
              </w:rPr>
            </w:pPr>
            <w:r>
              <w:rPr>
                <w:lang w:val="en-US"/>
              </w:rPr>
              <w:t>8</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13</w:t>
            </w:r>
          </w:p>
        </w:tc>
        <w:tc>
          <w:tcPr>
            <w:tcW w:w="2410" w:type="dxa"/>
          </w:tcPr>
          <w:p w:rsidR="00190ED1" w:rsidRPr="00987387" w:rsidRDefault="00190ED1" w:rsidP="00F26E3E">
            <w:r w:rsidRPr="00987387">
              <w:t>33651125</w:t>
            </w:r>
          </w:p>
        </w:tc>
        <w:tc>
          <w:tcPr>
            <w:tcW w:w="2627" w:type="dxa"/>
          </w:tcPr>
          <w:p w:rsidR="00190ED1" w:rsidRPr="00EA71C4" w:rsidRDefault="00190ED1" w:rsidP="00F26E3E">
            <w:proofErr w:type="spellStart"/>
            <w:r w:rsidRPr="00EA71C4">
              <w:t>Азитромицин</w:t>
            </w:r>
            <w:proofErr w:type="spellEnd"/>
            <w:r w:rsidRPr="00EA71C4">
              <w:t xml:space="preserve"> по 500 мг кап</w:t>
            </w:r>
          </w:p>
        </w:tc>
        <w:tc>
          <w:tcPr>
            <w:tcW w:w="1597" w:type="dxa"/>
            <w:vAlign w:val="center"/>
          </w:tcPr>
          <w:p w:rsidR="00190ED1" w:rsidRPr="00917EF5" w:rsidRDefault="00190ED1" w:rsidP="001507B4">
            <w:pPr>
              <w:pStyle w:val="23"/>
              <w:spacing w:line="240" w:lineRule="auto"/>
              <w:ind w:firstLine="0"/>
              <w:jc w:val="center"/>
              <w:rPr>
                <w:rFonts w:ascii="GHEA Grapalat" w:hAnsi="GHEA Grapalat"/>
                <w:sz w:val="16"/>
                <w:lang w:val="en-US"/>
              </w:rPr>
            </w:pPr>
          </w:p>
        </w:tc>
        <w:tc>
          <w:tcPr>
            <w:tcW w:w="1163" w:type="dxa"/>
            <w:vAlign w:val="center"/>
          </w:tcPr>
          <w:p w:rsidR="00190ED1" w:rsidRPr="00080619" w:rsidRDefault="00190ED1" w:rsidP="001507B4">
            <w:pPr>
              <w:pStyle w:val="23"/>
              <w:spacing w:line="240" w:lineRule="auto"/>
              <w:ind w:firstLine="0"/>
              <w:jc w:val="center"/>
              <w:rPr>
                <w:rFonts w:ascii="GHEA Grapalat" w:hAnsi="GHEA Grapalat"/>
                <w:sz w:val="18"/>
                <w:szCs w:val="18"/>
              </w:rPr>
            </w:pPr>
            <w:r w:rsidRPr="00F7513E">
              <w:rPr>
                <w:rFonts w:ascii="GHEA Grapalat" w:hAnsi="GHEA Grapalat"/>
                <w:sz w:val="18"/>
                <w:szCs w:val="18"/>
              </w:rPr>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894966" w:rsidRDefault="00190ED1" w:rsidP="00E84639">
            <w:pPr>
              <w:rPr>
                <w:lang w:val="en-US"/>
              </w:rPr>
            </w:pPr>
            <w:r>
              <w:rPr>
                <w:lang w:val="en-US"/>
              </w:rPr>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14</w:t>
            </w:r>
          </w:p>
        </w:tc>
        <w:tc>
          <w:tcPr>
            <w:tcW w:w="2410" w:type="dxa"/>
          </w:tcPr>
          <w:p w:rsidR="00190ED1" w:rsidRPr="00987387" w:rsidRDefault="00190ED1" w:rsidP="00F26E3E">
            <w:r w:rsidRPr="00987387">
              <w:t>33691176</w:t>
            </w:r>
          </w:p>
        </w:tc>
        <w:tc>
          <w:tcPr>
            <w:tcW w:w="2627" w:type="dxa"/>
          </w:tcPr>
          <w:p w:rsidR="00190ED1" w:rsidRPr="00EA71C4" w:rsidRDefault="00190ED1" w:rsidP="00F26E3E">
            <w:r w:rsidRPr="00EA71C4">
              <w:t xml:space="preserve">Аскорбиновая  кислота 5.0 мг/ мл  </w:t>
            </w:r>
            <w:proofErr w:type="spellStart"/>
            <w:r w:rsidRPr="00EA71C4">
              <w:t>амп</w:t>
            </w:r>
            <w:proofErr w:type="spellEnd"/>
          </w:p>
        </w:tc>
        <w:tc>
          <w:tcPr>
            <w:tcW w:w="1597" w:type="dxa"/>
            <w:vAlign w:val="center"/>
          </w:tcPr>
          <w:p w:rsidR="00190ED1" w:rsidRPr="00F26E3E"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080619" w:rsidRDefault="00190ED1" w:rsidP="001507B4">
            <w:pPr>
              <w:pStyle w:val="23"/>
              <w:spacing w:line="240" w:lineRule="auto"/>
              <w:ind w:firstLine="0"/>
              <w:jc w:val="center"/>
              <w:rPr>
                <w:rFonts w:ascii="GHEA Grapalat" w:hAnsi="GHEA Grapalat"/>
                <w:sz w:val="18"/>
                <w:szCs w:val="18"/>
              </w:rPr>
            </w:pPr>
            <w:r w:rsidRPr="00A80990">
              <w:rPr>
                <w:rFonts w:ascii="GHEA Grapalat" w:hAnsi="GHEA Grapalat"/>
                <w:sz w:val="18"/>
                <w:szCs w:val="18"/>
              </w:rPr>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70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346B10" w:rsidRDefault="00190ED1" w:rsidP="00E84639">
            <w:r w:rsidRPr="00346B10">
              <w:t>70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15</w:t>
            </w:r>
          </w:p>
        </w:tc>
        <w:tc>
          <w:tcPr>
            <w:tcW w:w="2410" w:type="dxa"/>
          </w:tcPr>
          <w:p w:rsidR="00190ED1" w:rsidRPr="00987387" w:rsidRDefault="00190ED1" w:rsidP="00F26E3E">
            <w:r w:rsidRPr="00987387">
              <w:t>33611240</w:t>
            </w:r>
          </w:p>
        </w:tc>
        <w:tc>
          <w:tcPr>
            <w:tcW w:w="2627" w:type="dxa"/>
          </w:tcPr>
          <w:p w:rsidR="00190ED1" w:rsidRPr="00EA71C4" w:rsidRDefault="00190ED1" w:rsidP="00F26E3E">
            <w:proofErr w:type="spellStart"/>
            <w:r w:rsidRPr="00EA71C4">
              <w:t>Активированый</w:t>
            </w:r>
            <w:proofErr w:type="spellEnd"/>
            <w:r w:rsidRPr="00EA71C4">
              <w:t xml:space="preserve"> уголь250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47BF0">
              <w:t>таблетка</w:t>
            </w:r>
          </w:p>
        </w:tc>
        <w:tc>
          <w:tcPr>
            <w:tcW w:w="679" w:type="dxa"/>
            <w:vAlign w:val="center"/>
          </w:tcPr>
          <w:p w:rsidR="00190ED1" w:rsidRPr="0096013C" w:rsidRDefault="00190ED1" w:rsidP="001507B4">
            <w:pPr>
              <w:widowControl w:val="0"/>
              <w:jc w:val="center"/>
              <w:rPr>
                <w:rFonts w:ascii="GHEA Grapalat" w:hAnsi="GHEA Grapalat"/>
                <w:b/>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346B10" w:rsidRDefault="00190ED1" w:rsidP="00E84639">
            <w:r w:rsidRPr="00346B10">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16</w:t>
            </w:r>
          </w:p>
        </w:tc>
        <w:tc>
          <w:tcPr>
            <w:tcW w:w="2410" w:type="dxa"/>
          </w:tcPr>
          <w:p w:rsidR="00190ED1" w:rsidRPr="00987387" w:rsidRDefault="00190ED1" w:rsidP="00F26E3E">
            <w:r w:rsidRPr="00987387">
              <w:t>33651151</w:t>
            </w:r>
          </w:p>
        </w:tc>
        <w:tc>
          <w:tcPr>
            <w:tcW w:w="2627" w:type="dxa"/>
          </w:tcPr>
          <w:p w:rsidR="00190ED1" w:rsidRPr="00EA71C4" w:rsidRDefault="00190ED1" w:rsidP="00F26E3E">
            <w:r w:rsidRPr="00EA71C4">
              <w:t xml:space="preserve">Ацикловир 400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47BF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Default="00190ED1" w:rsidP="00E84639">
            <w:r w:rsidRPr="00346B10">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17</w:t>
            </w:r>
          </w:p>
        </w:tc>
        <w:tc>
          <w:tcPr>
            <w:tcW w:w="2410" w:type="dxa"/>
          </w:tcPr>
          <w:p w:rsidR="00190ED1" w:rsidRPr="00987387" w:rsidRDefault="00190ED1" w:rsidP="00F26E3E">
            <w:r w:rsidRPr="00987387">
              <w:t>33621450</w:t>
            </w:r>
          </w:p>
        </w:tc>
        <w:tc>
          <w:tcPr>
            <w:tcW w:w="2627" w:type="dxa"/>
          </w:tcPr>
          <w:p w:rsidR="00190ED1" w:rsidRPr="00EA71C4" w:rsidRDefault="00190ED1" w:rsidP="00F26E3E">
            <w:proofErr w:type="spellStart"/>
            <w:r w:rsidRPr="00EA71C4">
              <w:t>Амлодипин</w:t>
            </w:r>
            <w:proofErr w:type="spellEnd"/>
            <w:r w:rsidRPr="00EA71C4">
              <w:t xml:space="preserve"> 10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47BF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450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450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18</w:t>
            </w:r>
          </w:p>
        </w:tc>
        <w:tc>
          <w:tcPr>
            <w:tcW w:w="2410" w:type="dxa"/>
          </w:tcPr>
          <w:p w:rsidR="00190ED1" w:rsidRPr="00987387" w:rsidRDefault="00190ED1" w:rsidP="00F26E3E">
            <w:r w:rsidRPr="00987387">
              <w:t>33671114</w:t>
            </w:r>
          </w:p>
        </w:tc>
        <w:tc>
          <w:tcPr>
            <w:tcW w:w="2627" w:type="dxa"/>
          </w:tcPr>
          <w:p w:rsidR="00190ED1" w:rsidRPr="00EA71C4" w:rsidRDefault="00190ED1" w:rsidP="00F26E3E">
            <w:r w:rsidRPr="00EA71C4">
              <w:t xml:space="preserve">Аминофиллин 24 мг / мл, раствор для инъекций </w:t>
            </w:r>
            <w:proofErr w:type="spellStart"/>
            <w:r w:rsidRPr="00EA71C4">
              <w:t>амп</w:t>
            </w:r>
            <w:proofErr w:type="spellEnd"/>
            <w:r w:rsidRPr="00EA71C4">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F26E3E" w:rsidRDefault="00190ED1" w:rsidP="001507B4">
            <w:pPr>
              <w:pStyle w:val="23"/>
              <w:spacing w:line="240" w:lineRule="auto"/>
              <w:ind w:firstLine="0"/>
              <w:jc w:val="center"/>
              <w:rPr>
                <w:rFonts w:asciiTheme="minorHAnsi" w:hAnsiTheme="minorHAnsi"/>
                <w:sz w:val="18"/>
                <w:szCs w:val="18"/>
              </w:rPr>
            </w:pPr>
            <w:r w:rsidRPr="00A80990">
              <w:rPr>
                <w:rFonts w:asciiTheme="minorHAnsi" w:hAnsiTheme="minorHAnsi"/>
                <w:sz w:val="18"/>
                <w:szCs w:val="18"/>
              </w:rPr>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19</w:t>
            </w:r>
          </w:p>
        </w:tc>
        <w:tc>
          <w:tcPr>
            <w:tcW w:w="2410" w:type="dxa"/>
          </w:tcPr>
          <w:p w:rsidR="00190ED1" w:rsidRPr="00987387" w:rsidRDefault="00190ED1" w:rsidP="00F26E3E">
            <w:r w:rsidRPr="00987387">
              <w:t>33671114</w:t>
            </w:r>
          </w:p>
        </w:tc>
        <w:tc>
          <w:tcPr>
            <w:tcW w:w="2627" w:type="dxa"/>
          </w:tcPr>
          <w:p w:rsidR="00190ED1" w:rsidRPr="00EA71C4" w:rsidRDefault="00190ED1" w:rsidP="00F26E3E">
            <w:r w:rsidRPr="00EA71C4">
              <w:t xml:space="preserve">Аминофиллин 150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C259F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300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300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20</w:t>
            </w:r>
          </w:p>
        </w:tc>
        <w:tc>
          <w:tcPr>
            <w:tcW w:w="2410" w:type="dxa"/>
          </w:tcPr>
          <w:p w:rsidR="00190ED1" w:rsidRDefault="00190ED1" w:rsidP="00F26E3E">
            <w:r w:rsidRPr="00987387">
              <w:t>33621450</w:t>
            </w:r>
          </w:p>
        </w:tc>
        <w:tc>
          <w:tcPr>
            <w:tcW w:w="2627" w:type="dxa"/>
          </w:tcPr>
          <w:p w:rsidR="00190ED1" w:rsidRPr="00EA71C4" w:rsidRDefault="00190ED1" w:rsidP="00F26E3E">
            <w:r w:rsidRPr="00EA71C4">
              <w:t xml:space="preserve">Амлодипин+Лозартан10 мг +5 м </w:t>
            </w:r>
            <w:proofErr w:type="spellStart"/>
            <w:r w:rsidRPr="00EA71C4">
              <w:t>гтаб</w:t>
            </w:r>
            <w:proofErr w:type="spellEnd"/>
          </w:p>
        </w:tc>
        <w:tc>
          <w:tcPr>
            <w:tcW w:w="1597" w:type="dxa"/>
            <w:vAlign w:val="center"/>
          </w:tcPr>
          <w:p w:rsidR="00190ED1" w:rsidRPr="003D0361"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C259F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21</w:t>
            </w:r>
          </w:p>
        </w:tc>
        <w:tc>
          <w:tcPr>
            <w:tcW w:w="2410" w:type="dxa"/>
          </w:tcPr>
          <w:p w:rsidR="00190ED1" w:rsidRPr="00346C85" w:rsidRDefault="00190ED1" w:rsidP="00F26E3E">
            <w:r w:rsidRPr="00346C85">
              <w:t>33621420</w:t>
            </w:r>
          </w:p>
        </w:tc>
        <w:tc>
          <w:tcPr>
            <w:tcW w:w="2627" w:type="dxa"/>
          </w:tcPr>
          <w:p w:rsidR="00190ED1" w:rsidRPr="00EA71C4" w:rsidRDefault="00190ED1" w:rsidP="00F26E3E">
            <w:proofErr w:type="spellStart"/>
            <w:r w:rsidRPr="00EA71C4">
              <w:t>Аторвастатин</w:t>
            </w:r>
            <w:proofErr w:type="spellEnd"/>
            <w:r w:rsidRPr="00EA71C4">
              <w:t xml:space="preserve"> 20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C259F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1000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1000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22</w:t>
            </w:r>
          </w:p>
        </w:tc>
        <w:tc>
          <w:tcPr>
            <w:tcW w:w="2410" w:type="dxa"/>
          </w:tcPr>
          <w:p w:rsidR="00190ED1" w:rsidRPr="00346C85" w:rsidRDefault="00190ED1" w:rsidP="00F26E3E">
            <w:r w:rsidRPr="00346C85">
              <w:t>33691127</w:t>
            </w:r>
          </w:p>
        </w:tc>
        <w:tc>
          <w:tcPr>
            <w:tcW w:w="2627" w:type="dxa"/>
          </w:tcPr>
          <w:p w:rsidR="00190ED1" w:rsidRPr="00EA71C4" w:rsidRDefault="00190ED1" w:rsidP="00F26E3E">
            <w:proofErr w:type="spellStart"/>
            <w:r w:rsidRPr="00EA71C4">
              <w:t>Бензилбензоат</w:t>
            </w:r>
            <w:proofErr w:type="spellEnd"/>
            <w:r w:rsidRPr="00EA71C4">
              <w:t xml:space="preserve"> </w:t>
            </w:r>
            <w:proofErr w:type="spellStart"/>
            <w:r w:rsidRPr="00EA71C4">
              <w:t>фл</w:t>
            </w:r>
            <w:proofErr w:type="spellEnd"/>
          </w:p>
        </w:tc>
        <w:tc>
          <w:tcPr>
            <w:tcW w:w="1597" w:type="dxa"/>
            <w:vAlign w:val="center"/>
          </w:tcPr>
          <w:p w:rsidR="00190ED1" w:rsidRPr="003C3DEF" w:rsidRDefault="00190ED1" w:rsidP="001507B4">
            <w:pPr>
              <w:pStyle w:val="23"/>
              <w:spacing w:line="240" w:lineRule="auto"/>
              <w:ind w:firstLine="0"/>
              <w:jc w:val="center"/>
              <w:rPr>
                <w:rFonts w:ascii="GHEA Grapalat" w:hAnsi="GHEA Grapalat"/>
                <w:sz w:val="16"/>
                <w:szCs w:val="16"/>
              </w:rPr>
            </w:pPr>
          </w:p>
        </w:tc>
        <w:tc>
          <w:tcPr>
            <w:tcW w:w="1163" w:type="dxa"/>
            <w:vAlign w:val="center"/>
          </w:tcPr>
          <w:p w:rsidR="00190ED1" w:rsidRPr="00A80990" w:rsidRDefault="00190ED1" w:rsidP="001507B4">
            <w:pPr>
              <w:pStyle w:val="23"/>
              <w:spacing w:line="240" w:lineRule="auto"/>
              <w:ind w:firstLine="0"/>
              <w:jc w:val="center"/>
              <w:rPr>
                <w:rFonts w:ascii="GHEA Grapalat" w:hAnsi="GHEA Grapalat"/>
                <w:b/>
                <w:sz w:val="18"/>
                <w:szCs w:val="18"/>
              </w:rPr>
            </w:pPr>
            <w:r w:rsidRPr="00A80990">
              <w:rPr>
                <w:rFonts w:ascii="GHEA Grapalat" w:hAnsi="GHEA Grapalat"/>
                <w:b/>
                <w:sz w:val="18"/>
                <w:szCs w:val="18"/>
              </w:rPr>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3</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3</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23</w:t>
            </w:r>
          </w:p>
        </w:tc>
        <w:tc>
          <w:tcPr>
            <w:tcW w:w="2410" w:type="dxa"/>
          </w:tcPr>
          <w:p w:rsidR="00190ED1" w:rsidRPr="00346C85" w:rsidRDefault="00190ED1" w:rsidP="00F26E3E">
            <w:r w:rsidRPr="00346C85">
              <w:t>33601720</w:t>
            </w:r>
          </w:p>
        </w:tc>
        <w:tc>
          <w:tcPr>
            <w:tcW w:w="2627" w:type="dxa"/>
          </w:tcPr>
          <w:p w:rsidR="00190ED1" w:rsidRPr="00EA71C4" w:rsidRDefault="00190ED1" w:rsidP="00F26E3E">
            <w:r w:rsidRPr="00EA71C4">
              <w:t xml:space="preserve">Бисопролол5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300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300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24</w:t>
            </w:r>
          </w:p>
        </w:tc>
        <w:tc>
          <w:tcPr>
            <w:tcW w:w="2410" w:type="dxa"/>
          </w:tcPr>
          <w:p w:rsidR="00190ED1" w:rsidRPr="00346C85" w:rsidRDefault="00190ED1" w:rsidP="00F26E3E">
            <w:r w:rsidRPr="00346C85">
              <w:t>33621720</w:t>
            </w:r>
          </w:p>
        </w:tc>
        <w:tc>
          <w:tcPr>
            <w:tcW w:w="2627" w:type="dxa"/>
          </w:tcPr>
          <w:p w:rsidR="00190ED1" w:rsidRDefault="00190ED1" w:rsidP="00F26E3E">
            <w:proofErr w:type="spellStart"/>
            <w:r w:rsidRPr="00EA71C4">
              <w:t>Бисопролол</w:t>
            </w:r>
            <w:proofErr w:type="spellEnd"/>
            <w:r w:rsidRPr="00EA71C4">
              <w:t xml:space="preserve"> + </w:t>
            </w:r>
            <w:proofErr w:type="spellStart"/>
            <w:r w:rsidRPr="00EA71C4">
              <w:t>амлодипин</w:t>
            </w:r>
            <w:proofErr w:type="spellEnd"/>
            <w:r w:rsidRPr="00EA71C4">
              <w:t xml:space="preserve"> 5 мг + 10 мг </w:t>
            </w:r>
            <w:proofErr w:type="spellStart"/>
            <w:proofErr w:type="gramStart"/>
            <w:r w:rsidRPr="00EA71C4">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25</w:t>
            </w:r>
          </w:p>
        </w:tc>
        <w:tc>
          <w:tcPr>
            <w:tcW w:w="2410" w:type="dxa"/>
          </w:tcPr>
          <w:p w:rsidR="00190ED1" w:rsidRPr="00346C85" w:rsidRDefault="00190ED1" w:rsidP="00F26E3E">
            <w:r w:rsidRPr="00346C85">
              <w:t>33621720</w:t>
            </w:r>
          </w:p>
        </w:tc>
        <w:tc>
          <w:tcPr>
            <w:tcW w:w="2627" w:type="dxa"/>
          </w:tcPr>
          <w:p w:rsidR="00190ED1" w:rsidRPr="00E645DC" w:rsidRDefault="00190ED1" w:rsidP="00F26E3E">
            <w:proofErr w:type="spellStart"/>
            <w:r w:rsidRPr="00E645DC">
              <w:t>Бисопролол</w:t>
            </w:r>
            <w:proofErr w:type="spellEnd"/>
            <w:r w:rsidRPr="00E645DC">
              <w:t xml:space="preserve"> + </w:t>
            </w:r>
            <w:proofErr w:type="spellStart"/>
            <w:r w:rsidRPr="00E645DC">
              <w:t>амлодипин</w:t>
            </w:r>
            <w:proofErr w:type="spellEnd"/>
            <w:r w:rsidRPr="00E645DC">
              <w:t xml:space="preserve"> 10 мг + 5 мг </w:t>
            </w:r>
            <w:proofErr w:type="spellStart"/>
            <w:proofErr w:type="gramStart"/>
            <w:r w:rsidRPr="00E645DC">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26</w:t>
            </w:r>
          </w:p>
        </w:tc>
        <w:tc>
          <w:tcPr>
            <w:tcW w:w="2410" w:type="dxa"/>
          </w:tcPr>
          <w:p w:rsidR="00190ED1" w:rsidRPr="00346C85" w:rsidRDefault="00190ED1" w:rsidP="00F26E3E">
            <w:r w:rsidRPr="00346C85">
              <w:t>33621720</w:t>
            </w:r>
          </w:p>
        </w:tc>
        <w:tc>
          <w:tcPr>
            <w:tcW w:w="2627" w:type="dxa"/>
          </w:tcPr>
          <w:p w:rsidR="00190ED1" w:rsidRPr="00E645DC" w:rsidRDefault="00190ED1" w:rsidP="00F26E3E">
            <w:r w:rsidRPr="00E645DC">
              <w:t xml:space="preserve"> </w:t>
            </w:r>
            <w:proofErr w:type="spellStart"/>
            <w:r w:rsidRPr="00E645DC">
              <w:t>Бисопролол</w:t>
            </w:r>
            <w:proofErr w:type="spellEnd"/>
            <w:r w:rsidRPr="00E645DC">
              <w:t xml:space="preserve"> +  </w:t>
            </w:r>
            <w:proofErr w:type="spellStart"/>
            <w:r w:rsidRPr="00E645DC">
              <w:t>периндоприла</w:t>
            </w:r>
            <w:proofErr w:type="spellEnd"/>
            <w:r w:rsidRPr="00E645DC">
              <w:t xml:space="preserve">, 5 мг + 10 мг  </w:t>
            </w:r>
            <w:proofErr w:type="spellStart"/>
            <w:proofErr w:type="gramStart"/>
            <w:r w:rsidRPr="00E645DC">
              <w:t>таб</w:t>
            </w:r>
            <w:proofErr w:type="spellEnd"/>
            <w:proofErr w:type="gramEnd"/>
            <w:r w:rsidRPr="00E645DC">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27</w:t>
            </w:r>
          </w:p>
        </w:tc>
        <w:tc>
          <w:tcPr>
            <w:tcW w:w="2410" w:type="dxa"/>
          </w:tcPr>
          <w:p w:rsidR="00190ED1" w:rsidRPr="00346C85" w:rsidRDefault="00190ED1" w:rsidP="00F26E3E">
            <w:r w:rsidRPr="00346C85">
              <w:t>33621720</w:t>
            </w:r>
          </w:p>
        </w:tc>
        <w:tc>
          <w:tcPr>
            <w:tcW w:w="2627" w:type="dxa"/>
          </w:tcPr>
          <w:p w:rsidR="00190ED1" w:rsidRPr="00E645DC" w:rsidRDefault="00190ED1" w:rsidP="00F26E3E">
            <w:r w:rsidRPr="00E645DC">
              <w:t xml:space="preserve"> </w:t>
            </w:r>
            <w:proofErr w:type="spellStart"/>
            <w:r w:rsidRPr="00E645DC">
              <w:t>Бисопролол</w:t>
            </w:r>
            <w:proofErr w:type="spellEnd"/>
            <w:r w:rsidRPr="00E645DC">
              <w:t xml:space="preserve"> + периндоприла,10 мг + 10 мг </w:t>
            </w:r>
            <w:proofErr w:type="spellStart"/>
            <w:proofErr w:type="gramStart"/>
            <w:r w:rsidRPr="00E645DC">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400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400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28</w:t>
            </w:r>
          </w:p>
        </w:tc>
        <w:tc>
          <w:tcPr>
            <w:tcW w:w="2410" w:type="dxa"/>
          </w:tcPr>
          <w:p w:rsidR="00190ED1" w:rsidRPr="00346C85" w:rsidRDefault="00190ED1" w:rsidP="00F26E3E">
            <w:r w:rsidRPr="00346C85">
              <w:t>33621360</w:t>
            </w:r>
          </w:p>
        </w:tc>
        <w:tc>
          <w:tcPr>
            <w:tcW w:w="2627" w:type="dxa"/>
          </w:tcPr>
          <w:p w:rsidR="00190ED1" w:rsidRPr="00E645DC" w:rsidRDefault="00190ED1" w:rsidP="00F26E3E">
            <w:proofErr w:type="spellStart"/>
            <w:r w:rsidRPr="00E645DC">
              <w:t>Глицерил</w:t>
            </w:r>
            <w:proofErr w:type="spellEnd"/>
            <w:r w:rsidRPr="00E645DC">
              <w:t xml:space="preserve"> </w:t>
            </w:r>
            <w:proofErr w:type="spellStart"/>
            <w:r w:rsidRPr="00E645DC">
              <w:t>тринитрат</w:t>
            </w:r>
            <w:proofErr w:type="spellEnd"/>
            <w:r w:rsidRPr="00E645DC">
              <w:t xml:space="preserve"> 0,5 мг </w:t>
            </w:r>
            <w:proofErr w:type="spellStart"/>
            <w:proofErr w:type="gramStart"/>
            <w:r w:rsidRPr="00E645DC">
              <w:t>таб</w:t>
            </w:r>
            <w:proofErr w:type="spellEnd"/>
            <w:proofErr w:type="gramEnd"/>
            <w:r w:rsidRPr="00E645DC">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66E3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550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29</w:t>
            </w:r>
          </w:p>
        </w:tc>
        <w:tc>
          <w:tcPr>
            <w:tcW w:w="2410" w:type="dxa"/>
          </w:tcPr>
          <w:p w:rsidR="00190ED1" w:rsidRPr="00346C85" w:rsidRDefault="00190ED1" w:rsidP="00F26E3E">
            <w:r w:rsidRPr="00346C85">
              <w:t>3361000</w:t>
            </w:r>
          </w:p>
        </w:tc>
        <w:tc>
          <w:tcPr>
            <w:tcW w:w="2627" w:type="dxa"/>
          </w:tcPr>
          <w:p w:rsidR="00190ED1" w:rsidRPr="00E645DC" w:rsidRDefault="00190ED1" w:rsidP="00F26E3E">
            <w:proofErr w:type="spellStart"/>
            <w:r w:rsidRPr="00E645DC">
              <w:t>Глицерил</w:t>
            </w:r>
            <w:proofErr w:type="spellEnd"/>
            <w:r w:rsidRPr="00E645DC">
              <w:t xml:space="preserve">  1 г свечи</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A80990" w:rsidRDefault="00190ED1" w:rsidP="001507B4">
            <w:pPr>
              <w:pStyle w:val="23"/>
              <w:spacing w:line="240" w:lineRule="auto"/>
              <w:ind w:firstLine="0"/>
              <w:jc w:val="center"/>
              <w:rPr>
                <w:rFonts w:ascii="GHEA Grapalat" w:hAnsi="GHEA Grapalat"/>
                <w:b/>
              </w:rPr>
            </w:pPr>
            <w:r w:rsidRPr="00A80990">
              <w:rPr>
                <w:rFonts w:ascii="GHEA Grapalat" w:hAnsi="GHEA Grapalat"/>
                <w:b/>
              </w:rPr>
              <w:t>свечи</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E84639">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30</w:t>
            </w:r>
          </w:p>
        </w:tc>
        <w:tc>
          <w:tcPr>
            <w:tcW w:w="2410" w:type="dxa"/>
          </w:tcPr>
          <w:p w:rsidR="00190ED1" w:rsidRPr="00346C85" w:rsidRDefault="00190ED1" w:rsidP="00F26E3E">
            <w:r w:rsidRPr="00346C85">
              <w:t>33631310</w:t>
            </w:r>
          </w:p>
        </w:tc>
        <w:tc>
          <w:tcPr>
            <w:tcW w:w="2627" w:type="dxa"/>
          </w:tcPr>
          <w:p w:rsidR="00190ED1" w:rsidRPr="00E645DC" w:rsidRDefault="00190ED1" w:rsidP="00F26E3E">
            <w:proofErr w:type="spellStart"/>
            <w:r w:rsidRPr="00E645DC">
              <w:t>Диклофенак</w:t>
            </w:r>
            <w:proofErr w:type="spellEnd"/>
            <w:r w:rsidRPr="00E645DC">
              <w:t xml:space="preserve"> 50 мг  </w:t>
            </w:r>
            <w:proofErr w:type="spellStart"/>
            <w:proofErr w:type="gramStart"/>
            <w:r w:rsidRPr="00E645DC">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vAlign w:val="center"/>
          </w:tcPr>
          <w:p w:rsidR="00190ED1" w:rsidRPr="00A80990" w:rsidRDefault="00190ED1" w:rsidP="001507B4">
            <w:pPr>
              <w:pStyle w:val="23"/>
              <w:spacing w:line="240" w:lineRule="auto"/>
              <w:ind w:firstLine="0"/>
              <w:jc w:val="center"/>
              <w:rPr>
                <w:rFonts w:ascii="GHEA Grapalat" w:hAnsi="GHEA Grapalat"/>
                <w:b/>
              </w:rPr>
            </w:pPr>
            <w:r w:rsidRPr="00A80990">
              <w:rPr>
                <w:rFonts w:ascii="GHEA Grapalat" w:hAnsi="GHEA Grapalat"/>
                <w:b/>
              </w:rPr>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600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600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31</w:t>
            </w:r>
          </w:p>
        </w:tc>
        <w:tc>
          <w:tcPr>
            <w:tcW w:w="2410" w:type="dxa"/>
          </w:tcPr>
          <w:p w:rsidR="00190ED1" w:rsidRPr="00346C85" w:rsidRDefault="00190ED1" w:rsidP="00F26E3E">
            <w:r w:rsidRPr="00346C85">
              <w:t>33631311</w:t>
            </w:r>
          </w:p>
        </w:tc>
        <w:tc>
          <w:tcPr>
            <w:tcW w:w="2627" w:type="dxa"/>
          </w:tcPr>
          <w:p w:rsidR="00190ED1" w:rsidRPr="00E645DC" w:rsidRDefault="00190ED1" w:rsidP="00F26E3E">
            <w:proofErr w:type="spellStart"/>
            <w:r w:rsidRPr="00E645DC">
              <w:t>Диклофенак</w:t>
            </w:r>
            <w:proofErr w:type="spellEnd"/>
            <w:r w:rsidRPr="00E645DC">
              <w:t xml:space="preserve"> 25 мг / мл ампулы</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876D95">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32</w:t>
            </w:r>
          </w:p>
        </w:tc>
        <w:tc>
          <w:tcPr>
            <w:tcW w:w="2410" w:type="dxa"/>
          </w:tcPr>
          <w:p w:rsidR="00190ED1" w:rsidRPr="00346C85" w:rsidRDefault="00190ED1" w:rsidP="00F26E3E">
            <w:r w:rsidRPr="00346C85">
              <w:t>33651145</w:t>
            </w:r>
          </w:p>
        </w:tc>
        <w:tc>
          <w:tcPr>
            <w:tcW w:w="2627" w:type="dxa"/>
          </w:tcPr>
          <w:p w:rsidR="00190ED1" w:rsidRPr="00E645DC" w:rsidRDefault="00190ED1" w:rsidP="00F26E3E">
            <w:proofErr w:type="spellStart"/>
            <w:r w:rsidRPr="00E645DC">
              <w:t>Дексаметазон</w:t>
            </w:r>
            <w:proofErr w:type="spellEnd"/>
            <w:r w:rsidRPr="00E645DC">
              <w:t xml:space="preserve"> для инъекций 4 мг / мл </w:t>
            </w:r>
            <w:proofErr w:type="spellStart"/>
            <w:r w:rsidRPr="00E645DC">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876D95">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110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110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33</w:t>
            </w:r>
          </w:p>
        </w:tc>
        <w:tc>
          <w:tcPr>
            <w:tcW w:w="2410" w:type="dxa"/>
          </w:tcPr>
          <w:p w:rsidR="00190ED1" w:rsidRPr="00346C85" w:rsidRDefault="00190ED1" w:rsidP="00F26E3E">
            <w:r w:rsidRPr="00346C85">
              <w:t>33691130</w:t>
            </w:r>
          </w:p>
        </w:tc>
        <w:tc>
          <w:tcPr>
            <w:tcW w:w="2627" w:type="dxa"/>
          </w:tcPr>
          <w:p w:rsidR="00190ED1" w:rsidRPr="00E645DC" w:rsidRDefault="00190ED1" w:rsidP="00F26E3E">
            <w:r w:rsidRPr="00E645DC">
              <w:t xml:space="preserve">Димедрол раствор для инъекций 10 мг / мл </w:t>
            </w:r>
            <w:proofErr w:type="spellStart"/>
            <w:r w:rsidRPr="00E645DC">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876D95">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350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350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34</w:t>
            </w:r>
          </w:p>
        </w:tc>
        <w:tc>
          <w:tcPr>
            <w:tcW w:w="2410" w:type="dxa"/>
          </w:tcPr>
          <w:p w:rsidR="00190ED1" w:rsidRPr="00346C85" w:rsidRDefault="00190ED1" w:rsidP="00F26E3E">
            <w:r w:rsidRPr="00346C85">
              <w:t>33651127</w:t>
            </w:r>
          </w:p>
        </w:tc>
        <w:tc>
          <w:tcPr>
            <w:tcW w:w="2627" w:type="dxa"/>
          </w:tcPr>
          <w:p w:rsidR="00190ED1" w:rsidRPr="00E645DC" w:rsidRDefault="00190ED1" w:rsidP="00F26E3E">
            <w:proofErr w:type="spellStart"/>
            <w:r w:rsidRPr="00E645DC">
              <w:t>Доксициклин</w:t>
            </w:r>
            <w:proofErr w:type="spellEnd"/>
            <w:r w:rsidRPr="00E645DC">
              <w:t xml:space="preserve"> 100 мг кап</w:t>
            </w:r>
          </w:p>
        </w:tc>
        <w:tc>
          <w:tcPr>
            <w:tcW w:w="1597" w:type="dxa"/>
            <w:vAlign w:val="center"/>
          </w:tcPr>
          <w:p w:rsidR="00190ED1" w:rsidRPr="00794586" w:rsidRDefault="00190ED1" w:rsidP="001507B4">
            <w:pPr>
              <w:pStyle w:val="23"/>
              <w:spacing w:line="240" w:lineRule="auto"/>
              <w:ind w:firstLine="0"/>
              <w:jc w:val="center"/>
              <w:rPr>
                <w:rFonts w:ascii="Sylfaen" w:hAnsi="Sylfaen"/>
                <w:sz w:val="16"/>
              </w:rPr>
            </w:pPr>
          </w:p>
        </w:tc>
        <w:tc>
          <w:tcPr>
            <w:tcW w:w="1163" w:type="dxa"/>
          </w:tcPr>
          <w:p w:rsidR="00190ED1" w:rsidRDefault="00190ED1">
            <w:r w:rsidRPr="008B631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D1FF9" w:rsidRDefault="00190ED1" w:rsidP="00E84639">
            <w:r w:rsidRPr="001D1FF9">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35</w:t>
            </w:r>
          </w:p>
        </w:tc>
        <w:tc>
          <w:tcPr>
            <w:tcW w:w="2410" w:type="dxa"/>
          </w:tcPr>
          <w:p w:rsidR="00190ED1" w:rsidRPr="00346C85" w:rsidRDefault="00190ED1" w:rsidP="00F26E3E">
            <w:r w:rsidRPr="00346C85">
              <w:t>33621380</w:t>
            </w:r>
          </w:p>
        </w:tc>
        <w:tc>
          <w:tcPr>
            <w:tcW w:w="2627" w:type="dxa"/>
          </w:tcPr>
          <w:p w:rsidR="00190ED1" w:rsidRPr="00E645DC" w:rsidRDefault="00190ED1" w:rsidP="00F26E3E">
            <w:proofErr w:type="spellStart"/>
            <w:r w:rsidRPr="00E645DC">
              <w:t>Дигоксин</w:t>
            </w:r>
            <w:proofErr w:type="spellEnd"/>
            <w:r w:rsidRPr="00E645DC">
              <w:t xml:space="preserve">  250 мкг </w:t>
            </w:r>
            <w:proofErr w:type="spellStart"/>
            <w:proofErr w:type="gramStart"/>
            <w:r w:rsidRPr="00E645DC">
              <w:t>таб</w:t>
            </w:r>
            <w:proofErr w:type="spellEnd"/>
            <w:proofErr w:type="gramEnd"/>
          </w:p>
        </w:tc>
        <w:tc>
          <w:tcPr>
            <w:tcW w:w="1597" w:type="dxa"/>
            <w:vAlign w:val="center"/>
          </w:tcPr>
          <w:p w:rsidR="00190ED1" w:rsidRPr="001C32CE"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8B631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Default="00190ED1" w:rsidP="00E84639">
            <w:r w:rsidRPr="001D1FF9">
              <w:t>500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36</w:t>
            </w:r>
          </w:p>
        </w:tc>
        <w:tc>
          <w:tcPr>
            <w:tcW w:w="2410" w:type="dxa"/>
          </w:tcPr>
          <w:p w:rsidR="00190ED1" w:rsidRPr="00346C85" w:rsidRDefault="00190ED1" w:rsidP="00F26E3E">
            <w:r w:rsidRPr="00346C85">
              <w:t>33621380</w:t>
            </w:r>
          </w:p>
        </w:tc>
        <w:tc>
          <w:tcPr>
            <w:tcW w:w="2627" w:type="dxa"/>
          </w:tcPr>
          <w:p w:rsidR="00190ED1" w:rsidRPr="00E645DC" w:rsidRDefault="00190ED1" w:rsidP="00F26E3E">
            <w:proofErr w:type="spellStart"/>
            <w:r w:rsidRPr="00E645DC">
              <w:t>Дигоксин</w:t>
            </w:r>
            <w:proofErr w:type="spellEnd"/>
            <w:r w:rsidRPr="00E645DC">
              <w:t xml:space="preserve"> 250 мкг/ мл </w:t>
            </w:r>
            <w:proofErr w:type="spellStart"/>
            <w:r w:rsidRPr="00E645DC">
              <w:t>амп</w:t>
            </w:r>
            <w:proofErr w:type="spellEnd"/>
          </w:p>
        </w:tc>
        <w:tc>
          <w:tcPr>
            <w:tcW w:w="1597" w:type="dxa"/>
            <w:vAlign w:val="center"/>
          </w:tcPr>
          <w:p w:rsidR="00190ED1" w:rsidRPr="001C32CE"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114362">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37</w:t>
            </w:r>
          </w:p>
        </w:tc>
        <w:tc>
          <w:tcPr>
            <w:tcW w:w="2410" w:type="dxa"/>
          </w:tcPr>
          <w:p w:rsidR="00190ED1" w:rsidRPr="00346C85" w:rsidRDefault="00190ED1" w:rsidP="00F26E3E">
            <w:r w:rsidRPr="00346C85">
              <w:t>33651145</w:t>
            </w:r>
          </w:p>
        </w:tc>
        <w:tc>
          <w:tcPr>
            <w:tcW w:w="2627" w:type="dxa"/>
          </w:tcPr>
          <w:p w:rsidR="00190ED1" w:rsidRPr="00E645DC" w:rsidRDefault="00190ED1" w:rsidP="00F26E3E">
            <w:proofErr w:type="spellStart"/>
            <w:r w:rsidRPr="00E645DC">
              <w:t>Дексаметазон</w:t>
            </w:r>
            <w:proofErr w:type="spellEnd"/>
            <w:r w:rsidRPr="00E645DC">
              <w:t xml:space="preserve"> Глазные капли 0,1% </w:t>
            </w:r>
            <w:proofErr w:type="spellStart"/>
            <w:r w:rsidRPr="00E645DC">
              <w:t>фл</w:t>
            </w:r>
            <w:proofErr w:type="spellEnd"/>
          </w:p>
        </w:tc>
        <w:tc>
          <w:tcPr>
            <w:tcW w:w="1597" w:type="dxa"/>
            <w:vAlign w:val="center"/>
          </w:tcPr>
          <w:p w:rsidR="00190ED1" w:rsidRPr="001C32CE"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EF3CEA">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38</w:t>
            </w:r>
          </w:p>
        </w:tc>
        <w:tc>
          <w:tcPr>
            <w:tcW w:w="2410" w:type="dxa"/>
          </w:tcPr>
          <w:p w:rsidR="00190ED1" w:rsidRPr="00346C85" w:rsidRDefault="00190ED1" w:rsidP="00F26E3E">
            <w:r w:rsidRPr="00346C85">
              <w:t>33691727</w:t>
            </w:r>
          </w:p>
        </w:tc>
        <w:tc>
          <w:tcPr>
            <w:tcW w:w="2627" w:type="dxa"/>
          </w:tcPr>
          <w:p w:rsidR="00190ED1" w:rsidRPr="00E645DC" w:rsidRDefault="00190ED1" w:rsidP="00F26E3E">
            <w:r w:rsidRPr="00E645DC">
              <w:t xml:space="preserve">Декстроза5% </w:t>
            </w:r>
            <w:proofErr w:type="spellStart"/>
            <w:r w:rsidRPr="00E645DC">
              <w:t>фл</w:t>
            </w:r>
            <w:proofErr w:type="spellEnd"/>
          </w:p>
        </w:tc>
        <w:tc>
          <w:tcPr>
            <w:tcW w:w="1597" w:type="dxa"/>
            <w:vAlign w:val="center"/>
          </w:tcPr>
          <w:p w:rsidR="00190ED1" w:rsidRPr="001C32CE"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EF3CEA">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39</w:t>
            </w:r>
          </w:p>
        </w:tc>
        <w:tc>
          <w:tcPr>
            <w:tcW w:w="2410" w:type="dxa"/>
          </w:tcPr>
          <w:p w:rsidR="00190ED1" w:rsidRPr="00346C85" w:rsidRDefault="00190ED1" w:rsidP="00F26E3E">
            <w:r w:rsidRPr="00346C85">
              <w:t>33691727</w:t>
            </w:r>
          </w:p>
        </w:tc>
        <w:tc>
          <w:tcPr>
            <w:tcW w:w="2627" w:type="dxa"/>
          </w:tcPr>
          <w:p w:rsidR="00190ED1" w:rsidRPr="00E645DC" w:rsidRDefault="00190ED1" w:rsidP="00F26E3E">
            <w:r w:rsidRPr="00E645DC">
              <w:t xml:space="preserve">Декстроза40% </w:t>
            </w:r>
            <w:proofErr w:type="spellStart"/>
            <w:r w:rsidRPr="00E645DC">
              <w:t>амп</w:t>
            </w:r>
            <w:proofErr w:type="spellEnd"/>
          </w:p>
        </w:tc>
        <w:tc>
          <w:tcPr>
            <w:tcW w:w="1597" w:type="dxa"/>
            <w:vAlign w:val="center"/>
          </w:tcPr>
          <w:p w:rsidR="00190ED1" w:rsidRPr="001C32CE"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542A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80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40</w:t>
            </w:r>
          </w:p>
        </w:tc>
        <w:tc>
          <w:tcPr>
            <w:tcW w:w="2410" w:type="dxa"/>
          </w:tcPr>
          <w:p w:rsidR="00190ED1" w:rsidRPr="00346C85" w:rsidRDefault="00190ED1" w:rsidP="00F26E3E">
            <w:r w:rsidRPr="00346C85">
              <w:t>33631285</w:t>
            </w:r>
          </w:p>
        </w:tc>
        <w:tc>
          <w:tcPr>
            <w:tcW w:w="2627" w:type="dxa"/>
          </w:tcPr>
          <w:p w:rsidR="00190ED1" w:rsidRPr="00E645DC" w:rsidRDefault="00190ED1" w:rsidP="00F26E3E">
            <w:proofErr w:type="spellStart"/>
            <w:r w:rsidRPr="00E645DC">
              <w:t>Диосмин</w:t>
            </w:r>
            <w:proofErr w:type="spellEnd"/>
            <w:r w:rsidRPr="00E645DC">
              <w:t xml:space="preserve">+ </w:t>
            </w:r>
            <w:proofErr w:type="spellStart"/>
            <w:r w:rsidRPr="00E645DC">
              <w:t>гесперидин</w:t>
            </w:r>
            <w:proofErr w:type="spellEnd"/>
            <w:r w:rsidRPr="00E645DC">
              <w:t xml:space="preserve"> 450 мл /50 мг  </w:t>
            </w:r>
            <w:proofErr w:type="spellStart"/>
            <w:r w:rsidRPr="00E645DC">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542A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41</w:t>
            </w:r>
          </w:p>
        </w:tc>
        <w:tc>
          <w:tcPr>
            <w:tcW w:w="2410" w:type="dxa"/>
          </w:tcPr>
          <w:p w:rsidR="00190ED1" w:rsidRPr="00346C85" w:rsidRDefault="00190ED1" w:rsidP="00F26E3E">
            <w:r w:rsidRPr="00346C85">
              <w:t>33611170</w:t>
            </w:r>
          </w:p>
        </w:tc>
        <w:tc>
          <w:tcPr>
            <w:tcW w:w="2627" w:type="dxa"/>
          </w:tcPr>
          <w:p w:rsidR="00190ED1" w:rsidRPr="00E645DC" w:rsidRDefault="00190ED1" w:rsidP="00F26E3E">
            <w:proofErr w:type="spellStart"/>
            <w:r w:rsidRPr="00E645DC">
              <w:t>Дротаверин</w:t>
            </w:r>
            <w:proofErr w:type="spellEnd"/>
            <w:r w:rsidRPr="00E645DC">
              <w:t xml:space="preserve"> 20 мг / мл  раствор для инъекций </w:t>
            </w:r>
            <w:proofErr w:type="spellStart"/>
            <w:r w:rsidRPr="00E645DC">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542A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42</w:t>
            </w:r>
          </w:p>
        </w:tc>
        <w:tc>
          <w:tcPr>
            <w:tcW w:w="2410" w:type="dxa"/>
          </w:tcPr>
          <w:p w:rsidR="00190ED1" w:rsidRPr="00346C85" w:rsidRDefault="00190ED1" w:rsidP="00F26E3E">
            <w:r w:rsidRPr="00346C85">
              <w:t>33611170</w:t>
            </w:r>
          </w:p>
        </w:tc>
        <w:tc>
          <w:tcPr>
            <w:tcW w:w="2627" w:type="dxa"/>
          </w:tcPr>
          <w:p w:rsidR="00190ED1" w:rsidRPr="00E645DC" w:rsidRDefault="00190ED1" w:rsidP="00F26E3E">
            <w:proofErr w:type="spellStart"/>
            <w:r w:rsidRPr="00E645DC">
              <w:t>Дротаверин</w:t>
            </w:r>
            <w:proofErr w:type="spellEnd"/>
            <w:r w:rsidRPr="00E645DC">
              <w:t xml:space="preserve"> 40 мг </w:t>
            </w:r>
            <w:proofErr w:type="spellStart"/>
            <w:proofErr w:type="gramStart"/>
            <w:r w:rsidRPr="00E645DC">
              <w:t>таб</w:t>
            </w:r>
            <w:proofErr w:type="spellEnd"/>
            <w:proofErr w:type="gramEnd"/>
            <w:r w:rsidRPr="00E645DC">
              <w:t xml:space="preserve"> </w:t>
            </w:r>
          </w:p>
        </w:tc>
        <w:tc>
          <w:tcPr>
            <w:tcW w:w="1597" w:type="dxa"/>
          </w:tcPr>
          <w:p w:rsidR="00190ED1" w:rsidRDefault="00190ED1"/>
        </w:tc>
        <w:tc>
          <w:tcPr>
            <w:tcW w:w="1163" w:type="dxa"/>
          </w:tcPr>
          <w:p w:rsidR="00190ED1" w:rsidRPr="00854904" w:rsidRDefault="00190ED1" w:rsidP="00A80990">
            <w:r w:rsidRPr="00854904">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250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250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43</w:t>
            </w:r>
          </w:p>
        </w:tc>
        <w:tc>
          <w:tcPr>
            <w:tcW w:w="2410" w:type="dxa"/>
          </w:tcPr>
          <w:p w:rsidR="00190ED1" w:rsidRPr="00346C85" w:rsidRDefault="00190ED1" w:rsidP="00F26E3E">
            <w:r w:rsidRPr="00346C85">
              <w:t>33621730</w:t>
            </w:r>
          </w:p>
        </w:tc>
        <w:tc>
          <w:tcPr>
            <w:tcW w:w="2627" w:type="dxa"/>
          </w:tcPr>
          <w:p w:rsidR="00190ED1" w:rsidRPr="00E645DC" w:rsidRDefault="00190ED1" w:rsidP="00F26E3E">
            <w:proofErr w:type="spellStart"/>
            <w:r w:rsidRPr="00E645DC">
              <w:t>Дилтиазем</w:t>
            </w:r>
            <w:proofErr w:type="spellEnd"/>
            <w:r w:rsidRPr="00E645DC">
              <w:t xml:space="preserve"> 90 мг </w:t>
            </w:r>
            <w:proofErr w:type="spellStart"/>
            <w:proofErr w:type="gramStart"/>
            <w:r w:rsidRPr="00E645DC">
              <w:t>таб</w:t>
            </w:r>
            <w:proofErr w:type="spellEnd"/>
            <w:proofErr w:type="gramEnd"/>
            <w:r w:rsidRPr="00E645DC">
              <w:t xml:space="preserve"> </w:t>
            </w:r>
          </w:p>
        </w:tc>
        <w:tc>
          <w:tcPr>
            <w:tcW w:w="1597" w:type="dxa"/>
          </w:tcPr>
          <w:p w:rsidR="00190ED1" w:rsidRDefault="00190ED1"/>
        </w:tc>
        <w:tc>
          <w:tcPr>
            <w:tcW w:w="1163" w:type="dxa"/>
          </w:tcPr>
          <w:p w:rsidR="00190ED1" w:rsidRDefault="00190ED1" w:rsidP="00A80990">
            <w:r w:rsidRPr="00854904">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90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90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44</w:t>
            </w:r>
          </w:p>
        </w:tc>
        <w:tc>
          <w:tcPr>
            <w:tcW w:w="2410" w:type="dxa"/>
          </w:tcPr>
          <w:p w:rsidR="00190ED1" w:rsidRPr="00346C85" w:rsidRDefault="00190ED1" w:rsidP="00F26E3E">
            <w:r w:rsidRPr="00346C85">
              <w:t>33621210</w:t>
            </w:r>
          </w:p>
        </w:tc>
        <w:tc>
          <w:tcPr>
            <w:tcW w:w="2627" w:type="dxa"/>
          </w:tcPr>
          <w:p w:rsidR="00190ED1" w:rsidRPr="00E645DC" w:rsidRDefault="00190ED1" w:rsidP="00F26E3E">
            <w:r w:rsidRPr="00E645DC">
              <w:t xml:space="preserve">Железосодержащий раствор для внутреннего применения, 50 мг / 5мл </w:t>
            </w:r>
            <w:proofErr w:type="spellStart"/>
            <w:r w:rsidRPr="00E645D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2A792C">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45</w:t>
            </w:r>
          </w:p>
        </w:tc>
        <w:tc>
          <w:tcPr>
            <w:tcW w:w="2410" w:type="dxa"/>
          </w:tcPr>
          <w:p w:rsidR="00190ED1" w:rsidRPr="00346C85" w:rsidRDefault="00190ED1" w:rsidP="00F26E3E">
            <w:r w:rsidRPr="00346C85">
              <w:t>33621210</w:t>
            </w:r>
          </w:p>
        </w:tc>
        <w:tc>
          <w:tcPr>
            <w:tcW w:w="2627" w:type="dxa"/>
          </w:tcPr>
          <w:p w:rsidR="00190ED1" w:rsidRPr="00E645DC" w:rsidRDefault="00190ED1" w:rsidP="00F26E3E">
            <w:r w:rsidRPr="00E645DC">
              <w:t xml:space="preserve">Железосодержащий таблетка 100 мг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DE574C" w:rsidRDefault="00190ED1" w:rsidP="00A80990">
            <w:r w:rsidRPr="00DE57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46</w:t>
            </w:r>
          </w:p>
        </w:tc>
        <w:tc>
          <w:tcPr>
            <w:tcW w:w="2410" w:type="dxa"/>
          </w:tcPr>
          <w:p w:rsidR="00190ED1" w:rsidRPr="00346C85" w:rsidRDefault="00190ED1" w:rsidP="00F26E3E">
            <w:r w:rsidRPr="00346C85">
              <w:t>33621210</w:t>
            </w:r>
          </w:p>
        </w:tc>
        <w:tc>
          <w:tcPr>
            <w:tcW w:w="2627" w:type="dxa"/>
          </w:tcPr>
          <w:p w:rsidR="00190ED1" w:rsidRPr="00E645DC" w:rsidRDefault="00190ED1" w:rsidP="00F26E3E">
            <w:r w:rsidRPr="00E645DC">
              <w:t xml:space="preserve">Железосодержащий раствор для внутреннего применения, 50 мг / 1 мл </w:t>
            </w:r>
            <w:proofErr w:type="spellStart"/>
            <w:r w:rsidRPr="00E645DC">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8468EA">
              <w:t>ампула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47</w:t>
            </w:r>
          </w:p>
        </w:tc>
        <w:tc>
          <w:tcPr>
            <w:tcW w:w="2410" w:type="dxa"/>
          </w:tcPr>
          <w:p w:rsidR="00190ED1" w:rsidRPr="00346C85" w:rsidRDefault="00190ED1" w:rsidP="00F26E3E">
            <w:r w:rsidRPr="00346C85">
              <w:t>33621520</w:t>
            </w:r>
          </w:p>
        </w:tc>
        <w:tc>
          <w:tcPr>
            <w:tcW w:w="2627" w:type="dxa"/>
          </w:tcPr>
          <w:p w:rsidR="00190ED1" w:rsidRPr="00E645DC" w:rsidRDefault="00190ED1" w:rsidP="00F26E3E">
            <w:proofErr w:type="spellStart"/>
            <w:r w:rsidRPr="00E645DC">
              <w:t>Эналаприл</w:t>
            </w:r>
            <w:proofErr w:type="spellEnd"/>
            <w:r w:rsidRPr="00E645DC">
              <w:t xml:space="preserve"> + </w:t>
            </w:r>
            <w:proofErr w:type="spellStart"/>
            <w:r w:rsidRPr="00E645DC">
              <w:t>гидрохлоротиазид</w:t>
            </w:r>
            <w:proofErr w:type="spellEnd"/>
            <w:r w:rsidRPr="00E645DC">
              <w:t xml:space="preserve"> 10 мг + 25 мг </w:t>
            </w:r>
            <w:proofErr w:type="spellStart"/>
            <w:proofErr w:type="gramStart"/>
            <w:r w:rsidRPr="00E645DC">
              <w:t>таб</w:t>
            </w:r>
            <w:proofErr w:type="spellEnd"/>
            <w:proofErr w:type="gramEnd"/>
          </w:p>
        </w:tc>
        <w:tc>
          <w:tcPr>
            <w:tcW w:w="1597" w:type="dxa"/>
          </w:tcPr>
          <w:p w:rsidR="00190ED1" w:rsidRDefault="00190ED1"/>
        </w:tc>
        <w:tc>
          <w:tcPr>
            <w:tcW w:w="1163" w:type="dxa"/>
          </w:tcPr>
          <w:p w:rsidR="00190ED1" w:rsidRPr="00DE574C" w:rsidRDefault="00190ED1" w:rsidP="00A80990">
            <w:r w:rsidRPr="00DE57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1200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48</w:t>
            </w:r>
          </w:p>
        </w:tc>
        <w:tc>
          <w:tcPr>
            <w:tcW w:w="2410" w:type="dxa"/>
          </w:tcPr>
          <w:p w:rsidR="00190ED1" w:rsidRPr="00346C85" w:rsidRDefault="00190ED1" w:rsidP="00F26E3E">
            <w:r w:rsidRPr="00346C85">
              <w:t>33621520</w:t>
            </w:r>
          </w:p>
        </w:tc>
        <w:tc>
          <w:tcPr>
            <w:tcW w:w="2627" w:type="dxa"/>
          </w:tcPr>
          <w:p w:rsidR="00190ED1" w:rsidRPr="00E645DC" w:rsidRDefault="00190ED1" w:rsidP="00F26E3E">
            <w:proofErr w:type="spellStart"/>
            <w:r w:rsidRPr="00E645DC">
              <w:t>Эналаприл</w:t>
            </w:r>
            <w:proofErr w:type="spellEnd"/>
            <w:r w:rsidRPr="00E645DC">
              <w:t xml:space="preserve"> 20 мг </w:t>
            </w:r>
            <w:proofErr w:type="spellStart"/>
            <w:proofErr w:type="gramStart"/>
            <w:r w:rsidRPr="00E645DC">
              <w:t>таб</w:t>
            </w:r>
            <w:proofErr w:type="spellEnd"/>
            <w:proofErr w:type="gramEnd"/>
          </w:p>
        </w:tc>
        <w:tc>
          <w:tcPr>
            <w:tcW w:w="1597" w:type="dxa"/>
          </w:tcPr>
          <w:p w:rsidR="00190ED1" w:rsidRDefault="00190ED1"/>
        </w:tc>
        <w:tc>
          <w:tcPr>
            <w:tcW w:w="1163" w:type="dxa"/>
          </w:tcPr>
          <w:p w:rsidR="00190ED1" w:rsidRPr="00DE574C" w:rsidRDefault="00190ED1" w:rsidP="00A80990">
            <w:r w:rsidRPr="00DE57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FC291F" w:rsidRDefault="00190ED1" w:rsidP="00E84639">
            <w:r w:rsidRPr="00FC291F">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49</w:t>
            </w:r>
          </w:p>
        </w:tc>
        <w:tc>
          <w:tcPr>
            <w:tcW w:w="2410" w:type="dxa"/>
          </w:tcPr>
          <w:p w:rsidR="00190ED1" w:rsidRPr="00346C85" w:rsidRDefault="00190ED1" w:rsidP="00F26E3E">
            <w:r w:rsidRPr="00346C85">
              <w:t>33631240</w:t>
            </w:r>
          </w:p>
        </w:tc>
        <w:tc>
          <w:tcPr>
            <w:tcW w:w="2627" w:type="dxa"/>
          </w:tcPr>
          <w:p w:rsidR="00190ED1" w:rsidRPr="00E645DC" w:rsidRDefault="00190ED1" w:rsidP="00F26E3E">
            <w:r w:rsidRPr="00E645DC">
              <w:t xml:space="preserve">Этанол 70% </w:t>
            </w:r>
            <w:proofErr w:type="spellStart"/>
            <w:r w:rsidRPr="00E645D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7B2974">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Default="00190ED1" w:rsidP="00E84639">
            <w:r w:rsidRPr="00FC291F">
              <w:t>10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50</w:t>
            </w:r>
          </w:p>
        </w:tc>
        <w:tc>
          <w:tcPr>
            <w:tcW w:w="2410" w:type="dxa"/>
          </w:tcPr>
          <w:p w:rsidR="00190ED1" w:rsidRDefault="00190ED1" w:rsidP="00F26E3E">
            <w:r w:rsidRPr="00346C85">
              <w:t>33631240</w:t>
            </w:r>
          </w:p>
        </w:tc>
        <w:tc>
          <w:tcPr>
            <w:tcW w:w="2627" w:type="dxa"/>
          </w:tcPr>
          <w:p w:rsidR="00190ED1" w:rsidRPr="00E645DC" w:rsidRDefault="00190ED1" w:rsidP="00F26E3E">
            <w:r w:rsidRPr="00E645DC">
              <w:t xml:space="preserve">Этанол 96% 250,0 </w:t>
            </w:r>
            <w:proofErr w:type="spellStart"/>
            <w:r w:rsidRPr="00E645D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7B2974">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8</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894966" w:rsidRDefault="00190ED1" w:rsidP="00E84639">
            <w:pPr>
              <w:rPr>
                <w:lang w:val="en-US"/>
              </w:rPr>
            </w:pPr>
            <w:r>
              <w:rPr>
                <w:lang w:val="en-US"/>
              </w:rPr>
              <w:t>8</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51</w:t>
            </w:r>
          </w:p>
        </w:tc>
        <w:tc>
          <w:tcPr>
            <w:tcW w:w="2410" w:type="dxa"/>
          </w:tcPr>
          <w:p w:rsidR="00190ED1" w:rsidRPr="00947852" w:rsidRDefault="00190ED1" w:rsidP="00F26E3E">
            <w:r w:rsidRPr="00947852">
              <w:t>33631290</w:t>
            </w:r>
          </w:p>
        </w:tc>
        <w:tc>
          <w:tcPr>
            <w:tcW w:w="2627" w:type="dxa"/>
          </w:tcPr>
          <w:p w:rsidR="00190ED1" w:rsidRPr="00E645DC" w:rsidRDefault="00190ED1" w:rsidP="00F26E3E">
            <w:r w:rsidRPr="00E645DC">
              <w:t xml:space="preserve">Ибупрофен  400 мг </w:t>
            </w:r>
            <w:proofErr w:type="spellStart"/>
            <w:proofErr w:type="gramStart"/>
            <w:r w:rsidRPr="00E645DC">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sidP="00A80990">
            <w:r w:rsidRPr="00DE57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52</w:t>
            </w:r>
          </w:p>
        </w:tc>
        <w:tc>
          <w:tcPr>
            <w:tcW w:w="2410" w:type="dxa"/>
          </w:tcPr>
          <w:p w:rsidR="00190ED1" w:rsidRPr="00947852" w:rsidRDefault="00190ED1" w:rsidP="00F26E3E">
            <w:r w:rsidRPr="00947852">
              <w:t>33631290</w:t>
            </w:r>
          </w:p>
        </w:tc>
        <w:tc>
          <w:tcPr>
            <w:tcW w:w="2627" w:type="dxa"/>
          </w:tcPr>
          <w:p w:rsidR="00190ED1" w:rsidRPr="00E645DC" w:rsidRDefault="00190ED1" w:rsidP="00F26E3E">
            <w:r w:rsidRPr="00E645DC">
              <w:t xml:space="preserve">Ибупрофен 20мг/мл для внутреннего применения </w:t>
            </w:r>
            <w:proofErr w:type="spellStart"/>
            <w:r w:rsidRPr="00E645DC">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18695B">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22</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22</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53</w:t>
            </w:r>
          </w:p>
        </w:tc>
        <w:tc>
          <w:tcPr>
            <w:tcW w:w="2410" w:type="dxa"/>
          </w:tcPr>
          <w:p w:rsidR="00190ED1" w:rsidRPr="00947852" w:rsidRDefault="00190ED1" w:rsidP="00F26E3E">
            <w:r w:rsidRPr="00947852">
              <w:t>33621370</w:t>
            </w:r>
          </w:p>
        </w:tc>
        <w:tc>
          <w:tcPr>
            <w:tcW w:w="2627" w:type="dxa"/>
          </w:tcPr>
          <w:p w:rsidR="00190ED1" w:rsidRPr="00E645DC" w:rsidRDefault="00190ED1" w:rsidP="00F26E3E">
            <w:proofErr w:type="spellStart"/>
            <w:r w:rsidRPr="00E645DC">
              <w:t>Изосорбид</w:t>
            </w:r>
            <w:proofErr w:type="spellEnd"/>
            <w:r w:rsidRPr="00E645DC">
              <w:t xml:space="preserve"> </w:t>
            </w:r>
            <w:proofErr w:type="spellStart"/>
            <w:r w:rsidRPr="00E645DC">
              <w:t>динитрат</w:t>
            </w:r>
            <w:proofErr w:type="spellEnd"/>
            <w:r w:rsidRPr="00E645DC">
              <w:t xml:space="preserve">  20мг  </w:t>
            </w:r>
            <w:proofErr w:type="spellStart"/>
            <w:proofErr w:type="gramStart"/>
            <w:r w:rsidRPr="00E645DC">
              <w:t>таб</w:t>
            </w:r>
            <w:proofErr w:type="spellEnd"/>
            <w:proofErr w:type="gramEnd"/>
          </w:p>
        </w:tc>
        <w:tc>
          <w:tcPr>
            <w:tcW w:w="1597" w:type="dxa"/>
            <w:vAlign w:val="center"/>
          </w:tcPr>
          <w:p w:rsidR="00190ED1" w:rsidRPr="00545BB0" w:rsidRDefault="00190ED1" w:rsidP="001507B4">
            <w:pPr>
              <w:pStyle w:val="23"/>
              <w:spacing w:line="240" w:lineRule="auto"/>
              <w:ind w:firstLine="0"/>
              <w:jc w:val="center"/>
              <w:rPr>
                <w:rFonts w:ascii="GHEA Grapalat" w:hAnsi="GHEA Grapalat"/>
                <w:sz w:val="18"/>
                <w:szCs w:val="18"/>
              </w:rPr>
            </w:pPr>
          </w:p>
        </w:tc>
        <w:tc>
          <w:tcPr>
            <w:tcW w:w="1163" w:type="dxa"/>
          </w:tcPr>
          <w:p w:rsidR="00190ED1" w:rsidRPr="00324645" w:rsidRDefault="00190ED1" w:rsidP="00A80990">
            <w:r w:rsidRPr="0032464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250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250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54</w:t>
            </w:r>
          </w:p>
        </w:tc>
        <w:tc>
          <w:tcPr>
            <w:tcW w:w="2410" w:type="dxa"/>
          </w:tcPr>
          <w:p w:rsidR="00190ED1" w:rsidRPr="00947852" w:rsidRDefault="00190ED1" w:rsidP="00F26E3E">
            <w:r w:rsidRPr="00947852">
              <w:t>33621290</w:t>
            </w:r>
          </w:p>
        </w:tc>
        <w:tc>
          <w:tcPr>
            <w:tcW w:w="2627" w:type="dxa"/>
          </w:tcPr>
          <w:p w:rsidR="00190ED1" w:rsidRDefault="00190ED1" w:rsidP="00F26E3E">
            <w:proofErr w:type="spellStart"/>
            <w:r w:rsidRPr="00E645DC">
              <w:t>Эпинефри</w:t>
            </w:r>
            <w:proofErr w:type="gramStart"/>
            <w:r w:rsidRPr="00E645DC">
              <w:t>н</w:t>
            </w:r>
            <w:proofErr w:type="spellEnd"/>
            <w:r w:rsidRPr="00E645DC">
              <w:t>(</w:t>
            </w:r>
            <w:proofErr w:type="gramEnd"/>
            <w:r w:rsidRPr="00E645DC">
              <w:t xml:space="preserve"> Адреналин) 1мг / мл </w:t>
            </w:r>
            <w:proofErr w:type="spellStart"/>
            <w:r w:rsidRPr="00E645DC">
              <w:t>амп</w:t>
            </w:r>
            <w:proofErr w:type="spellEnd"/>
          </w:p>
        </w:tc>
        <w:tc>
          <w:tcPr>
            <w:tcW w:w="1597" w:type="dxa"/>
            <w:vAlign w:val="center"/>
          </w:tcPr>
          <w:p w:rsidR="00190ED1" w:rsidRPr="00545BB0" w:rsidRDefault="00190ED1" w:rsidP="001507B4">
            <w:pPr>
              <w:pStyle w:val="23"/>
              <w:spacing w:line="240" w:lineRule="auto"/>
              <w:ind w:firstLine="0"/>
              <w:jc w:val="center"/>
              <w:rPr>
                <w:rFonts w:ascii="GHEA Grapalat" w:hAnsi="GHEA Grapalat"/>
                <w:sz w:val="18"/>
                <w:szCs w:val="18"/>
              </w:rPr>
            </w:pPr>
          </w:p>
        </w:tc>
        <w:tc>
          <w:tcPr>
            <w:tcW w:w="1163" w:type="dxa"/>
          </w:tcPr>
          <w:p w:rsidR="00190ED1" w:rsidRPr="00324645" w:rsidRDefault="00190ED1" w:rsidP="00A80990">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55</w:t>
            </w:r>
          </w:p>
        </w:tc>
        <w:tc>
          <w:tcPr>
            <w:tcW w:w="2410" w:type="dxa"/>
          </w:tcPr>
          <w:p w:rsidR="00190ED1" w:rsidRPr="00947852" w:rsidRDefault="00190ED1" w:rsidP="00F26E3E">
            <w:r w:rsidRPr="00947852">
              <w:t>33671131</w:t>
            </w:r>
          </w:p>
        </w:tc>
        <w:tc>
          <w:tcPr>
            <w:tcW w:w="2627" w:type="dxa"/>
          </w:tcPr>
          <w:p w:rsidR="00190ED1" w:rsidRPr="00A54BD0" w:rsidRDefault="00190ED1" w:rsidP="00F26E3E">
            <w:proofErr w:type="spellStart"/>
            <w:r w:rsidRPr="00A54BD0">
              <w:t>Лоратадин</w:t>
            </w:r>
            <w:proofErr w:type="spellEnd"/>
            <w:r w:rsidRPr="00A54BD0">
              <w:t xml:space="preserve"> 10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324645" w:rsidRDefault="00190ED1" w:rsidP="00A80990">
            <w:r w:rsidRPr="0032464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56</w:t>
            </w:r>
          </w:p>
        </w:tc>
        <w:tc>
          <w:tcPr>
            <w:tcW w:w="2410" w:type="dxa"/>
          </w:tcPr>
          <w:p w:rsidR="00190ED1" w:rsidRPr="00947852" w:rsidRDefault="00190ED1" w:rsidP="00F26E3E">
            <w:r w:rsidRPr="00947852">
              <w:t>33611200</w:t>
            </w:r>
          </w:p>
        </w:tc>
        <w:tc>
          <w:tcPr>
            <w:tcW w:w="2627" w:type="dxa"/>
          </w:tcPr>
          <w:p w:rsidR="00190ED1" w:rsidRPr="00A54BD0" w:rsidRDefault="00190ED1" w:rsidP="00F26E3E">
            <w:proofErr w:type="spellStart"/>
            <w:r w:rsidRPr="00A54BD0">
              <w:t>Лоперамид</w:t>
            </w:r>
            <w:proofErr w:type="spellEnd"/>
            <w:r w:rsidRPr="00A54BD0">
              <w:t xml:space="preserve"> 2 мг кап</w:t>
            </w:r>
          </w:p>
        </w:tc>
        <w:tc>
          <w:tcPr>
            <w:tcW w:w="1597" w:type="dxa"/>
          </w:tcPr>
          <w:p w:rsidR="00190ED1" w:rsidRDefault="00190ED1"/>
        </w:tc>
        <w:tc>
          <w:tcPr>
            <w:tcW w:w="1163" w:type="dxa"/>
          </w:tcPr>
          <w:p w:rsidR="00190ED1" w:rsidRPr="00324645" w:rsidRDefault="00190ED1" w:rsidP="00A80990">
            <w:r w:rsidRPr="0032464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80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57</w:t>
            </w:r>
          </w:p>
        </w:tc>
        <w:tc>
          <w:tcPr>
            <w:tcW w:w="2410" w:type="dxa"/>
          </w:tcPr>
          <w:p w:rsidR="00190ED1" w:rsidRPr="00947852" w:rsidRDefault="00190ED1" w:rsidP="00F26E3E">
            <w:r w:rsidRPr="00947852">
              <w:t>33691122</w:t>
            </w:r>
          </w:p>
        </w:tc>
        <w:tc>
          <w:tcPr>
            <w:tcW w:w="2627" w:type="dxa"/>
          </w:tcPr>
          <w:p w:rsidR="00190ED1" w:rsidRPr="00A54BD0" w:rsidRDefault="00190ED1" w:rsidP="00F26E3E">
            <w:proofErr w:type="spellStart"/>
            <w:r w:rsidRPr="00A54BD0">
              <w:t>Левамизол</w:t>
            </w:r>
            <w:proofErr w:type="spellEnd"/>
            <w:r w:rsidRPr="00A54BD0">
              <w:t xml:space="preserve"> 150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324645" w:rsidRDefault="00190ED1" w:rsidP="00A80990">
            <w:r w:rsidRPr="0032464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58</w:t>
            </w:r>
          </w:p>
        </w:tc>
        <w:tc>
          <w:tcPr>
            <w:tcW w:w="2410" w:type="dxa"/>
          </w:tcPr>
          <w:p w:rsidR="00190ED1" w:rsidRPr="00947852" w:rsidRDefault="00190ED1" w:rsidP="00F26E3E">
            <w:r w:rsidRPr="00947852">
              <w:t>33661116</w:t>
            </w:r>
          </w:p>
        </w:tc>
        <w:tc>
          <w:tcPr>
            <w:tcW w:w="2627" w:type="dxa"/>
          </w:tcPr>
          <w:p w:rsidR="00190ED1" w:rsidRPr="00A54BD0" w:rsidRDefault="00190ED1" w:rsidP="00F26E3E">
            <w:proofErr w:type="spellStart"/>
            <w:r w:rsidRPr="00A54BD0">
              <w:t>Лидокаин</w:t>
            </w:r>
            <w:proofErr w:type="spellEnd"/>
            <w:r w:rsidRPr="00A54BD0">
              <w:t xml:space="preserve"> 20 мг / мл 2%   </w:t>
            </w:r>
            <w:proofErr w:type="spellStart"/>
            <w:r w:rsidRPr="00A54BD0">
              <w:t>амп</w:t>
            </w:r>
            <w:proofErr w:type="spellEnd"/>
          </w:p>
        </w:tc>
        <w:tc>
          <w:tcPr>
            <w:tcW w:w="1597" w:type="dxa"/>
            <w:vAlign w:val="center"/>
          </w:tcPr>
          <w:p w:rsidR="00190ED1" w:rsidRPr="0056296B" w:rsidRDefault="00190ED1" w:rsidP="001507B4">
            <w:pPr>
              <w:rPr>
                <w:rFonts w:ascii="GHEA Grapalat" w:hAnsi="GHEA Grapalat"/>
                <w:sz w:val="16"/>
              </w:rPr>
            </w:pPr>
          </w:p>
        </w:tc>
        <w:tc>
          <w:tcPr>
            <w:tcW w:w="1163" w:type="dxa"/>
          </w:tcPr>
          <w:p w:rsidR="00190ED1" w:rsidRPr="00324645" w:rsidRDefault="00190ED1" w:rsidP="00A80990">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90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90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59</w:t>
            </w:r>
          </w:p>
        </w:tc>
        <w:tc>
          <w:tcPr>
            <w:tcW w:w="2410" w:type="dxa"/>
          </w:tcPr>
          <w:p w:rsidR="00190ED1" w:rsidRPr="00947852" w:rsidRDefault="00190ED1" w:rsidP="00F26E3E">
            <w:r w:rsidRPr="00947852">
              <w:t>33620000</w:t>
            </w:r>
          </w:p>
        </w:tc>
        <w:tc>
          <w:tcPr>
            <w:tcW w:w="2627" w:type="dxa"/>
          </w:tcPr>
          <w:p w:rsidR="00190ED1" w:rsidRPr="00A54BD0" w:rsidRDefault="00190ED1" w:rsidP="00F26E3E">
            <w:proofErr w:type="spellStart"/>
            <w:r w:rsidRPr="00A54BD0">
              <w:t>Лозартан</w:t>
            </w:r>
            <w:proofErr w:type="spellEnd"/>
            <w:r w:rsidRPr="00A54BD0">
              <w:t xml:space="preserve">  50 мг </w:t>
            </w:r>
            <w:proofErr w:type="spellStart"/>
            <w:proofErr w:type="gramStart"/>
            <w:r w:rsidRPr="00A54BD0">
              <w:t>таб</w:t>
            </w:r>
            <w:proofErr w:type="spellEnd"/>
            <w:proofErr w:type="gramEnd"/>
          </w:p>
        </w:tc>
        <w:tc>
          <w:tcPr>
            <w:tcW w:w="1597" w:type="dxa"/>
            <w:vAlign w:val="center"/>
          </w:tcPr>
          <w:p w:rsidR="00190ED1" w:rsidRPr="004C7F91" w:rsidRDefault="00190ED1" w:rsidP="001507B4">
            <w:pPr>
              <w:pStyle w:val="23"/>
              <w:spacing w:line="240" w:lineRule="auto"/>
              <w:ind w:firstLine="0"/>
              <w:jc w:val="center"/>
              <w:rPr>
                <w:rFonts w:ascii="GHEA Grapalat" w:hAnsi="GHEA Grapalat"/>
                <w:sz w:val="16"/>
              </w:rPr>
            </w:pPr>
          </w:p>
        </w:tc>
        <w:tc>
          <w:tcPr>
            <w:tcW w:w="1163" w:type="dxa"/>
          </w:tcPr>
          <w:p w:rsidR="00190ED1" w:rsidRPr="00324645" w:rsidRDefault="00190ED1" w:rsidP="00A80990">
            <w:r w:rsidRPr="0032464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300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60</w:t>
            </w:r>
          </w:p>
        </w:tc>
        <w:tc>
          <w:tcPr>
            <w:tcW w:w="2410" w:type="dxa"/>
          </w:tcPr>
          <w:p w:rsidR="00190ED1" w:rsidRPr="00947852" w:rsidRDefault="00190ED1" w:rsidP="00F26E3E">
            <w:r w:rsidRPr="00947852">
              <w:t>33611360</w:t>
            </w:r>
          </w:p>
        </w:tc>
        <w:tc>
          <w:tcPr>
            <w:tcW w:w="2627" w:type="dxa"/>
          </w:tcPr>
          <w:p w:rsidR="00190ED1" w:rsidRPr="00A54BD0" w:rsidRDefault="00190ED1" w:rsidP="00F26E3E">
            <w:proofErr w:type="spellStart"/>
            <w:r w:rsidRPr="00A54BD0">
              <w:t>Холекальциферол</w:t>
            </w:r>
            <w:proofErr w:type="spellEnd"/>
            <w:r w:rsidRPr="00A54BD0">
              <w:t xml:space="preserve"> 5мг/ мл для внутреннего применения </w:t>
            </w:r>
            <w:proofErr w:type="spellStart"/>
            <w:r w:rsidRPr="00A54BD0">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E170A6">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61</w:t>
            </w:r>
          </w:p>
        </w:tc>
        <w:tc>
          <w:tcPr>
            <w:tcW w:w="2410" w:type="dxa"/>
          </w:tcPr>
          <w:p w:rsidR="00190ED1" w:rsidRPr="00947852" w:rsidRDefault="00190ED1" w:rsidP="00F26E3E">
            <w:r w:rsidRPr="00947852">
              <w:t>33631300</w:t>
            </w:r>
          </w:p>
        </w:tc>
        <w:tc>
          <w:tcPr>
            <w:tcW w:w="2627" w:type="dxa"/>
          </w:tcPr>
          <w:p w:rsidR="00190ED1" w:rsidRPr="00A54BD0" w:rsidRDefault="00190ED1" w:rsidP="00F26E3E">
            <w:proofErr w:type="spellStart"/>
            <w:r w:rsidRPr="00A54BD0">
              <w:t>Кетопрофен</w:t>
            </w:r>
            <w:proofErr w:type="spellEnd"/>
            <w:r w:rsidRPr="00A54BD0">
              <w:t xml:space="preserve">  200 мг </w:t>
            </w:r>
            <w:proofErr w:type="spellStart"/>
            <w:proofErr w:type="gramStart"/>
            <w:r w:rsidRPr="00A54BD0">
              <w:t>таб</w:t>
            </w:r>
            <w:proofErr w:type="spellEnd"/>
            <w:proofErr w:type="gram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964E59" w:rsidRDefault="00190ED1" w:rsidP="00A80990">
            <w:r w:rsidRPr="00964E59">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120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62</w:t>
            </w:r>
          </w:p>
        </w:tc>
        <w:tc>
          <w:tcPr>
            <w:tcW w:w="2410" w:type="dxa"/>
          </w:tcPr>
          <w:p w:rsidR="00190ED1" w:rsidRPr="00947852" w:rsidRDefault="00190ED1" w:rsidP="00F26E3E">
            <w:r w:rsidRPr="00947852">
              <w:t>33621520</w:t>
            </w:r>
          </w:p>
        </w:tc>
        <w:tc>
          <w:tcPr>
            <w:tcW w:w="2627" w:type="dxa"/>
          </w:tcPr>
          <w:p w:rsidR="00190ED1" w:rsidRPr="00A54BD0" w:rsidRDefault="00190ED1" w:rsidP="00F26E3E">
            <w:proofErr w:type="spellStart"/>
            <w:r w:rsidRPr="00A54BD0">
              <w:t>Кетопрофен</w:t>
            </w:r>
            <w:proofErr w:type="spellEnd"/>
            <w:r w:rsidRPr="00A54BD0">
              <w:t xml:space="preserve"> раствор для инъекций 50 мг /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396B0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63</w:t>
            </w:r>
          </w:p>
        </w:tc>
        <w:tc>
          <w:tcPr>
            <w:tcW w:w="2410" w:type="dxa"/>
          </w:tcPr>
          <w:p w:rsidR="00190ED1" w:rsidRPr="00947852" w:rsidRDefault="00190ED1" w:rsidP="00F26E3E">
            <w:r w:rsidRPr="00947852">
              <w:t>33611420</w:t>
            </w:r>
          </w:p>
        </w:tc>
        <w:tc>
          <w:tcPr>
            <w:tcW w:w="2627" w:type="dxa"/>
          </w:tcPr>
          <w:p w:rsidR="00190ED1" w:rsidRPr="00A54BD0" w:rsidRDefault="00190ED1" w:rsidP="00F26E3E">
            <w:r w:rsidRPr="00A54BD0">
              <w:t xml:space="preserve">Кальций глюконат 100 мг / мл </w:t>
            </w:r>
            <w:proofErr w:type="spellStart"/>
            <w:r w:rsidRPr="00A54BD0">
              <w:t>амп</w:t>
            </w:r>
            <w:proofErr w:type="spellEnd"/>
          </w:p>
        </w:tc>
        <w:tc>
          <w:tcPr>
            <w:tcW w:w="1597" w:type="dxa"/>
            <w:vAlign w:val="center"/>
          </w:tcPr>
          <w:p w:rsidR="00190ED1" w:rsidRPr="00B83D86"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396B0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64</w:t>
            </w:r>
          </w:p>
        </w:tc>
        <w:tc>
          <w:tcPr>
            <w:tcW w:w="2410" w:type="dxa"/>
          </w:tcPr>
          <w:p w:rsidR="00190ED1" w:rsidRPr="00947852" w:rsidRDefault="00190ED1" w:rsidP="00F26E3E">
            <w:r w:rsidRPr="00947852">
              <w:t>33691231</w:t>
            </w:r>
          </w:p>
        </w:tc>
        <w:tc>
          <w:tcPr>
            <w:tcW w:w="2627" w:type="dxa"/>
          </w:tcPr>
          <w:p w:rsidR="00190ED1" w:rsidRPr="00A54BD0" w:rsidRDefault="00190ED1" w:rsidP="00F26E3E">
            <w:r w:rsidRPr="00A54BD0">
              <w:t xml:space="preserve">Кальций + </w:t>
            </w:r>
            <w:proofErr w:type="spellStart"/>
            <w:r w:rsidRPr="00A54BD0">
              <w:t>холекальциферол</w:t>
            </w:r>
            <w:proofErr w:type="spellEnd"/>
            <w:r w:rsidRPr="00A54BD0">
              <w:t xml:space="preserve"> 1000мг+22мкг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964E59" w:rsidRDefault="00190ED1" w:rsidP="00A80990">
            <w:r w:rsidRPr="00964E59">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600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65</w:t>
            </w:r>
          </w:p>
        </w:tc>
        <w:tc>
          <w:tcPr>
            <w:tcW w:w="2410" w:type="dxa"/>
          </w:tcPr>
          <w:p w:rsidR="00190ED1" w:rsidRPr="00947852" w:rsidRDefault="00190ED1" w:rsidP="00F26E3E">
            <w:r w:rsidRPr="00947852">
              <w:t>33691231</w:t>
            </w:r>
          </w:p>
        </w:tc>
        <w:tc>
          <w:tcPr>
            <w:tcW w:w="2627" w:type="dxa"/>
          </w:tcPr>
          <w:p w:rsidR="00190ED1" w:rsidRPr="00A54BD0" w:rsidRDefault="00190ED1" w:rsidP="00F26E3E">
            <w:r w:rsidRPr="00A54BD0">
              <w:t xml:space="preserve">Кальций + </w:t>
            </w:r>
            <w:proofErr w:type="spellStart"/>
            <w:r w:rsidRPr="00A54BD0">
              <w:t>холекальциферол</w:t>
            </w:r>
            <w:proofErr w:type="spellEnd"/>
            <w:r w:rsidRPr="00A54BD0">
              <w:t xml:space="preserve"> 500мгтаб</w:t>
            </w:r>
          </w:p>
        </w:tc>
        <w:tc>
          <w:tcPr>
            <w:tcW w:w="1597" w:type="dxa"/>
          </w:tcPr>
          <w:p w:rsidR="00190ED1" w:rsidRDefault="00190ED1"/>
        </w:tc>
        <w:tc>
          <w:tcPr>
            <w:tcW w:w="1163" w:type="dxa"/>
          </w:tcPr>
          <w:p w:rsidR="00190ED1" w:rsidRPr="00964E59" w:rsidRDefault="00190ED1" w:rsidP="00A80990">
            <w:r w:rsidRPr="00964E59">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450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66</w:t>
            </w:r>
          </w:p>
        </w:tc>
        <w:tc>
          <w:tcPr>
            <w:tcW w:w="2410" w:type="dxa"/>
          </w:tcPr>
          <w:p w:rsidR="00190ED1" w:rsidRPr="00947852" w:rsidRDefault="00190ED1" w:rsidP="00F26E3E">
            <w:r w:rsidRPr="00947852">
              <w:t>33621510</w:t>
            </w:r>
          </w:p>
        </w:tc>
        <w:tc>
          <w:tcPr>
            <w:tcW w:w="2627" w:type="dxa"/>
          </w:tcPr>
          <w:p w:rsidR="00190ED1" w:rsidRPr="00A54BD0" w:rsidRDefault="00190ED1" w:rsidP="00F26E3E">
            <w:proofErr w:type="spellStart"/>
            <w:r w:rsidRPr="00A54BD0">
              <w:t>Каптоприл</w:t>
            </w:r>
            <w:proofErr w:type="spellEnd"/>
            <w:r w:rsidRPr="00A54BD0">
              <w:t xml:space="preserve"> 50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964E59" w:rsidRDefault="00190ED1" w:rsidP="00A80990">
            <w:r w:rsidRPr="00964E59">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600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600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67</w:t>
            </w:r>
          </w:p>
        </w:tc>
        <w:tc>
          <w:tcPr>
            <w:tcW w:w="2410" w:type="dxa"/>
          </w:tcPr>
          <w:p w:rsidR="00190ED1" w:rsidRPr="00947852" w:rsidRDefault="00190ED1" w:rsidP="00F26E3E">
            <w:r w:rsidRPr="00947852">
              <w:t>33631300</w:t>
            </w:r>
          </w:p>
        </w:tc>
        <w:tc>
          <w:tcPr>
            <w:tcW w:w="2627" w:type="dxa"/>
          </w:tcPr>
          <w:p w:rsidR="00190ED1" w:rsidRPr="00A54BD0" w:rsidRDefault="00190ED1" w:rsidP="00F26E3E">
            <w:proofErr w:type="spellStart"/>
            <w:r w:rsidRPr="00A54BD0">
              <w:t>Кетопрофен</w:t>
            </w:r>
            <w:proofErr w:type="spellEnd"/>
            <w:r w:rsidRPr="00A54BD0">
              <w:t xml:space="preserve"> 20 мг / мл  </w:t>
            </w:r>
            <w:proofErr w:type="spellStart"/>
            <w:r w:rsidRPr="00A54BD0">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06737C">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1108"/>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68</w:t>
            </w:r>
          </w:p>
        </w:tc>
        <w:tc>
          <w:tcPr>
            <w:tcW w:w="2410" w:type="dxa"/>
          </w:tcPr>
          <w:p w:rsidR="00190ED1" w:rsidRPr="00947852" w:rsidRDefault="00190ED1" w:rsidP="00F26E3E">
            <w:r w:rsidRPr="00947852">
              <w:t>33691238</w:t>
            </w:r>
          </w:p>
        </w:tc>
        <w:tc>
          <w:tcPr>
            <w:tcW w:w="2627" w:type="dxa"/>
          </w:tcPr>
          <w:p w:rsidR="00190ED1" w:rsidRPr="00A54BD0" w:rsidRDefault="00190ED1" w:rsidP="00F26E3E">
            <w:r w:rsidRPr="00A54BD0">
              <w:t xml:space="preserve">Кофеин 20 мг /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4437CD" w:rsidRDefault="00190ED1" w:rsidP="00E84639">
            <w:r w:rsidRPr="004437CD">
              <w:t>80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69</w:t>
            </w:r>
          </w:p>
        </w:tc>
        <w:tc>
          <w:tcPr>
            <w:tcW w:w="2410" w:type="dxa"/>
          </w:tcPr>
          <w:p w:rsidR="00190ED1" w:rsidRPr="00947852" w:rsidRDefault="00190ED1" w:rsidP="00F26E3E">
            <w:r w:rsidRPr="00947852">
              <w:t>33621580</w:t>
            </w:r>
          </w:p>
        </w:tc>
        <w:tc>
          <w:tcPr>
            <w:tcW w:w="2627" w:type="dxa"/>
          </w:tcPr>
          <w:p w:rsidR="00190ED1" w:rsidRPr="00A54BD0" w:rsidRDefault="00190ED1" w:rsidP="00F26E3E">
            <w:proofErr w:type="spellStart"/>
            <w:r w:rsidRPr="00A54BD0">
              <w:t>Гидрохлоротиазид</w:t>
            </w:r>
            <w:proofErr w:type="spellEnd"/>
            <w:r w:rsidRPr="00A54BD0">
              <w:t xml:space="preserve"> 25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Default="00190ED1" w:rsidP="00A80990">
            <w:r w:rsidRPr="00964E59">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Default="00190ED1" w:rsidP="00E84639">
            <w:r w:rsidRPr="004437CD">
              <w:t>450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70</w:t>
            </w:r>
          </w:p>
        </w:tc>
        <w:tc>
          <w:tcPr>
            <w:tcW w:w="2410" w:type="dxa"/>
          </w:tcPr>
          <w:p w:rsidR="00190ED1" w:rsidRPr="00947852" w:rsidRDefault="00190ED1" w:rsidP="00F26E3E">
            <w:r w:rsidRPr="00947852">
              <w:t>33651160</w:t>
            </w:r>
          </w:p>
        </w:tc>
        <w:tc>
          <w:tcPr>
            <w:tcW w:w="2627" w:type="dxa"/>
          </w:tcPr>
          <w:p w:rsidR="00190ED1" w:rsidRPr="00A54BD0" w:rsidRDefault="00190ED1" w:rsidP="00F26E3E">
            <w:r w:rsidRPr="00A54BD0">
              <w:t xml:space="preserve">Метоклопрамид 10 </w:t>
            </w:r>
            <w:proofErr w:type="spellStart"/>
            <w:r w:rsidRPr="00A54BD0">
              <w:t>мгтаб</w:t>
            </w:r>
            <w:proofErr w:type="spellEnd"/>
          </w:p>
        </w:tc>
        <w:tc>
          <w:tcPr>
            <w:tcW w:w="1597" w:type="dxa"/>
          </w:tcPr>
          <w:p w:rsidR="00190ED1" w:rsidRDefault="00190ED1"/>
        </w:tc>
        <w:tc>
          <w:tcPr>
            <w:tcW w:w="1163" w:type="dxa"/>
          </w:tcPr>
          <w:p w:rsidR="00190ED1" w:rsidRPr="00EE7967" w:rsidRDefault="00190ED1" w:rsidP="00A80990">
            <w:r w:rsidRPr="00EE796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71</w:t>
            </w:r>
          </w:p>
        </w:tc>
        <w:tc>
          <w:tcPr>
            <w:tcW w:w="2410" w:type="dxa"/>
          </w:tcPr>
          <w:p w:rsidR="00190ED1" w:rsidRPr="00947852" w:rsidRDefault="00190ED1" w:rsidP="00F26E3E">
            <w:r w:rsidRPr="00947852">
              <w:t>33651160</w:t>
            </w:r>
          </w:p>
        </w:tc>
        <w:tc>
          <w:tcPr>
            <w:tcW w:w="2627" w:type="dxa"/>
          </w:tcPr>
          <w:p w:rsidR="00190ED1" w:rsidRPr="00A54BD0" w:rsidRDefault="00190ED1" w:rsidP="00F26E3E">
            <w:r w:rsidRPr="00A54BD0">
              <w:t xml:space="preserve">Метоклопрамид 5мг /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EE7967" w:rsidRDefault="00190ED1" w:rsidP="00A80990">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72</w:t>
            </w:r>
          </w:p>
        </w:tc>
        <w:tc>
          <w:tcPr>
            <w:tcW w:w="2410" w:type="dxa"/>
          </w:tcPr>
          <w:p w:rsidR="00190ED1" w:rsidRPr="00947852" w:rsidRDefault="00190ED1" w:rsidP="00F26E3E">
            <w:r w:rsidRPr="00947852">
              <w:t>33661119</w:t>
            </w:r>
          </w:p>
        </w:tc>
        <w:tc>
          <w:tcPr>
            <w:tcW w:w="2627" w:type="dxa"/>
          </w:tcPr>
          <w:p w:rsidR="00190ED1" w:rsidRPr="00A54BD0" w:rsidRDefault="00190ED1" w:rsidP="00F26E3E">
            <w:proofErr w:type="spellStart"/>
            <w:r w:rsidRPr="00A54BD0">
              <w:t>Метамизо</w:t>
            </w:r>
            <w:proofErr w:type="gramStart"/>
            <w:r w:rsidRPr="00A54BD0">
              <w:t>л</w:t>
            </w:r>
            <w:proofErr w:type="spellEnd"/>
            <w:r w:rsidRPr="00A54BD0">
              <w:t>(</w:t>
            </w:r>
            <w:proofErr w:type="gramEnd"/>
            <w:r w:rsidRPr="00A54BD0">
              <w:t xml:space="preserve">анальгин )500 мг / мл, раствор для инъекций </w:t>
            </w:r>
            <w:proofErr w:type="spellStart"/>
            <w:r w:rsidRPr="00A54BD0">
              <w:t>амп</w:t>
            </w:r>
            <w:proofErr w:type="spellEnd"/>
          </w:p>
        </w:tc>
        <w:tc>
          <w:tcPr>
            <w:tcW w:w="1597" w:type="dxa"/>
          </w:tcPr>
          <w:p w:rsidR="00190ED1" w:rsidRDefault="00190ED1"/>
        </w:tc>
        <w:tc>
          <w:tcPr>
            <w:tcW w:w="1163" w:type="dxa"/>
          </w:tcPr>
          <w:p w:rsidR="00190ED1" w:rsidRPr="00EE7967" w:rsidRDefault="00190ED1" w:rsidP="00A80990">
            <w:r w:rsidRPr="00EE796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160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160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73</w:t>
            </w:r>
          </w:p>
        </w:tc>
        <w:tc>
          <w:tcPr>
            <w:tcW w:w="2410" w:type="dxa"/>
          </w:tcPr>
          <w:p w:rsidR="00190ED1" w:rsidRPr="00947852" w:rsidRDefault="00190ED1" w:rsidP="00F26E3E">
            <w:r w:rsidRPr="00947852">
              <w:t>33691123</w:t>
            </w:r>
          </w:p>
        </w:tc>
        <w:tc>
          <w:tcPr>
            <w:tcW w:w="2627" w:type="dxa"/>
          </w:tcPr>
          <w:p w:rsidR="00190ED1" w:rsidRPr="00A54BD0" w:rsidRDefault="00190ED1" w:rsidP="00F26E3E">
            <w:proofErr w:type="spellStart"/>
            <w:r w:rsidRPr="00A54BD0">
              <w:t>Мебендазол</w:t>
            </w:r>
            <w:proofErr w:type="spellEnd"/>
            <w:r w:rsidRPr="00A54BD0">
              <w:t xml:space="preserve"> 500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EE7967" w:rsidRDefault="00190ED1" w:rsidP="00A80990">
            <w:r w:rsidRPr="00EE796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74</w:t>
            </w:r>
          </w:p>
        </w:tc>
        <w:tc>
          <w:tcPr>
            <w:tcW w:w="2410" w:type="dxa"/>
          </w:tcPr>
          <w:p w:rsidR="00190ED1" w:rsidRPr="00947852" w:rsidRDefault="00190ED1" w:rsidP="00F26E3E">
            <w:r w:rsidRPr="00947852">
              <w:t>33691145</w:t>
            </w:r>
          </w:p>
        </w:tc>
        <w:tc>
          <w:tcPr>
            <w:tcW w:w="2627" w:type="dxa"/>
          </w:tcPr>
          <w:p w:rsidR="00190ED1" w:rsidRPr="00A54BD0" w:rsidRDefault="00190ED1" w:rsidP="00F26E3E">
            <w:r w:rsidRPr="00A54BD0">
              <w:t xml:space="preserve">Магния сульфат раствор для инъекций 25 г /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EE7967" w:rsidRDefault="00190ED1" w:rsidP="00A80990">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AE2768" w:rsidRDefault="00190ED1" w:rsidP="001507B4">
            <w:pPr>
              <w:pStyle w:val="23"/>
              <w:spacing w:line="240" w:lineRule="auto"/>
              <w:ind w:firstLine="0"/>
              <w:jc w:val="center"/>
              <w:rPr>
                <w:rFonts w:ascii="GHEA Grapalat" w:hAnsi="GHEA Grapalat"/>
                <w:sz w:val="16"/>
              </w:rPr>
            </w:pPr>
            <w:r>
              <w:rPr>
                <w:rFonts w:ascii="GHEA Grapalat" w:hAnsi="GHEA Grapalat"/>
                <w:sz w:val="16"/>
              </w:rPr>
              <w:t>75</w:t>
            </w:r>
          </w:p>
        </w:tc>
        <w:tc>
          <w:tcPr>
            <w:tcW w:w="2410" w:type="dxa"/>
          </w:tcPr>
          <w:p w:rsidR="00190ED1" w:rsidRPr="00947852" w:rsidRDefault="00190ED1" w:rsidP="00F26E3E">
            <w:r w:rsidRPr="00947852">
              <w:t>33691112</w:t>
            </w:r>
          </w:p>
        </w:tc>
        <w:tc>
          <w:tcPr>
            <w:tcW w:w="2627" w:type="dxa"/>
          </w:tcPr>
          <w:p w:rsidR="00190ED1" w:rsidRPr="00A54BD0" w:rsidRDefault="00190ED1" w:rsidP="00F26E3E">
            <w:proofErr w:type="spellStart"/>
            <w:r w:rsidRPr="00A54BD0">
              <w:t>Метронидазол</w:t>
            </w:r>
            <w:proofErr w:type="spellEnd"/>
            <w:r w:rsidRPr="00A54BD0">
              <w:t xml:space="preserve"> 500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EE7967" w:rsidRDefault="00190ED1" w:rsidP="00A80990">
            <w:r w:rsidRPr="00EE796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70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70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76</w:t>
            </w:r>
          </w:p>
        </w:tc>
        <w:tc>
          <w:tcPr>
            <w:tcW w:w="2410" w:type="dxa"/>
          </w:tcPr>
          <w:p w:rsidR="00190ED1" w:rsidRPr="00947852" w:rsidRDefault="00190ED1" w:rsidP="00F26E3E">
            <w:r w:rsidRPr="00947852">
              <w:t>33642250</w:t>
            </w:r>
          </w:p>
        </w:tc>
        <w:tc>
          <w:tcPr>
            <w:tcW w:w="2627" w:type="dxa"/>
          </w:tcPr>
          <w:p w:rsidR="00190ED1" w:rsidRPr="00A54BD0" w:rsidRDefault="00190ED1" w:rsidP="00F26E3E">
            <w:proofErr w:type="spellStart"/>
            <w:r w:rsidRPr="00A54BD0">
              <w:t>Монтелукаст</w:t>
            </w:r>
            <w:proofErr w:type="spellEnd"/>
            <w:r w:rsidRPr="00A54BD0">
              <w:t xml:space="preserve"> 5 мг </w:t>
            </w:r>
            <w:proofErr w:type="spellStart"/>
            <w:proofErr w:type="gramStart"/>
            <w:r w:rsidRPr="00A54BD0">
              <w:t>таб</w:t>
            </w:r>
            <w:proofErr w:type="spellEnd"/>
            <w:proofErr w:type="gramEnd"/>
          </w:p>
        </w:tc>
        <w:tc>
          <w:tcPr>
            <w:tcW w:w="1597" w:type="dxa"/>
          </w:tcPr>
          <w:p w:rsidR="00190ED1" w:rsidRDefault="00190ED1"/>
        </w:tc>
        <w:tc>
          <w:tcPr>
            <w:tcW w:w="1163" w:type="dxa"/>
          </w:tcPr>
          <w:p w:rsidR="00190ED1" w:rsidRPr="00EE7967" w:rsidRDefault="00190ED1" w:rsidP="00A80990">
            <w:r w:rsidRPr="00EE7967">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77</w:t>
            </w:r>
          </w:p>
        </w:tc>
        <w:tc>
          <w:tcPr>
            <w:tcW w:w="2410" w:type="dxa"/>
          </w:tcPr>
          <w:p w:rsidR="00190ED1" w:rsidRPr="00947852" w:rsidRDefault="00190ED1" w:rsidP="00F26E3E">
            <w:r w:rsidRPr="00947852">
              <w:t>33611220</w:t>
            </w:r>
          </w:p>
        </w:tc>
        <w:tc>
          <w:tcPr>
            <w:tcW w:w="2627" w:type="dxa"/>
          </w:tcPr>
          <w:p w:rsidR="00190ED1" w:rsidRPr="00A54BD0" w:rsidRDefault="00190ED1" w:rsidP="00F26E3E">
            <w:proofErr w:type="spellStart"/>
            <w:r w:rsidRPr="00A54BD0">
              <w:t>Регидратируюший</w:t>
            </w:r>
            <w:proofErr w:type="spellEnd"/>
            <w:r w:rsidRPr="00A54BD0">
              <w:t xml:space="preserve"> </w:t>
            </w:r>
            <w:proofErr w:type="spellStart"/>
            <w:r w:rsidRPr="00A54BD0">
              <w:t>солевои</w:t>
            </w:r>
            <w:proofErr w:type="spellEnd"/>
            <w:r w:rsidRPr="00A54BD0">
              <w:t xml:space="preserve"> раствор  (</w:t>
            </w:r>
            <w:proofErr w:type="spellStart"/>
            <w:r w:rsidRPr="00A54BD0">
              <w:t>регидрон</w:t>
            </w:r>
            <w:proofErr w:type="spellEnd"/>
            <w:proofErr w:type="gramStart"/>
            <w:r w:rsidRPr="00A54BD0">
              <w:t xml:space="preserve"> )</w:t>
            </w:r>
            <w:proofErr w:type="gramEnd"/>
            <w:r w:rsidRPr="00A54BD0">
              <w:t xml:space="preserve"> пакет</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13264E">
              <w:t>пакет</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CE6494" w:rsidRDefault="00190ED1" w:rsidP="00E84639">
            <w:r w:rsidRPr="00CE6494">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78</w:t>
            </w:r>
          </w:p>
        </w:tc>
        <w:tc>
          <w:tcPr>
            <w:tcW w:w="2410" w:type="dxa"/>
          </w:tcPr>
          <w:p w:rsidR="00190ED1" w:rsidRPr="00947852" w:rsidRDefault="00190ED1" w:rsidP="00F26E3E">
            <w:r w:rsidRPr="00947852">
              <w:t>33691144</w:t>
            </w:r>
          </w:p>
        </w:tc>
        <w:tc>
          <w:tcPr>
            <w:tcW w:w="2627" w:type="dxa"/>
          </w:tcPr>
          <w:p w:rsidR="00190ED1" w:rsidRPr="00A54BD0" w:rsidRDefault="00190ED1" w:rsidP="00F26E3E">
            <w:r w:rsidRPr="00A54BD0">
              <w:t xml:space="preserve">Натрия тиосульфат 300мг /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Default="00190ED1" w:rsidP="00E84639">
            <w:r w:rsidRPr="00CE6494">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79</w:t>
            </w:r>
          </w:p>
        </w:tc>
        <w:tc>
          <w:tcPr>
            <w:tcW w:w="2410" w:type="dxa"/>
          </w:tcPr>
          <w:p w:rsidR="00190ED1" w:rsidRPr="00947852" w:rsidRDefault="00190ED1" w:rsidP="00F26E3E">
            <w:r w:rsidRPr="00947852">
              <w:t>33691133</w:t>
            </w:r>
          </w:p>
        </w:tc>
        <w:tc>
          <w:tcPr>
            <w:tcW w:w="2627" w:type="dxa"/>
          </w:tcPr>
          <w:p w:rsidR="00190ED1" w:rsidRPr="00A54BD0" w:rsidRDefault="00190ED1" w:rsidP="00F26E3E">
            <w:r w:rsidRPr="00A54BD0">
              <w:t xml:space="preserve">Воды для инъекции  5мл </w:t>
            </w:r>
            <w:proofErr w:type="spellStart"/>
            <w:r w:rsidRPr="00A54BD0">
              <w:t>амп</w:t>
            </w:r>
            <w:proofErr w:type="spellEnd"/>
            <w:r w:rsidRPr="00A54BD0">
              <w:t xml:space="preserve">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47621B">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80</w:t>
            </w:r>
          </w:p>
        </w:tc>
        <w:tc>
          <w:tcPr>
            <w:tcW w:w="2410" w:type="dxa"/>
          </w:tcPr>
          <w:p w:rsidR="00190ED1" w:rsidRDefault="00190ED1" w:rsidP="00F26E3E">
            <w:r w:rsidRPr="00947852">
              <w:t>33691129</w:t>
            </w:r>
          </w:p>
        </w:tc>
        <w:tc>
          <w:tcPr>
            <w:tcW w:w="2627" w:type="dxa"/>
          </w:tcPr>
          <w:p w:rsidR="00190ED1" w:rsidRPr="00A54BD0" w:rsidRDefault="00190ED1" w:rsidP="00F26E3E">
            <w:r w:rsidRPr="00A54BD0">
              <w:t xml:space="preserve">Натрия  хлорид 0.9 %250 мл </w:t>
            </w:r>
            <w:proofErr w:type="spellStart"/>
            <w:r w:rsidRPr="00A54BD0">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3B7D9F">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12</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12</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81</w:t>
            </w:r>
          </w:p>
        </w:tc>
        <w:tc>
          <w:tcPr>
            <w:tcW w:w="2410" w:type="dxa"/>
          </w:tcPr>
          <w:p w:rsidR="00190ED1" w:rsidRPr="001709B3" w:rsidRDefault="00190ED1" w:rsidP="00E84639">
            <w:r w:rsidRPr="001709B3">
              <w:t>33691129</w:t>
            </w:r>
          </w:p>
        </w:tc>
        <w:tc>
          <w:tcPr>
            <w:tcW w:w="2627" w:type="dxa"/>
          </w:tcPr>
          <w:p w:rsidR="00190ED1" w:rsidRPr="00A54BD0" w:rsidRDefault="00190ED1" w:rsidP="00F26E3E">
            <w:r w:rsidRPr="00A54BD0">
              <w:t xml:space="preserve">Натрия  хлорид 0.9 %500 мл </w:t>
            </w:r>
            <w:proofErr w:type="spellStart"/>
            <w:r w:rsidRPr="00A54BD0">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3B7D9F">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25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25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82</w:t>
            </w:r>
          </w:p>
        </w:tc>
        <w:tc>
          <w:tcPr>
            <w:tcW w:w="2410" w:type="dxa"/>
          </w:tcPr>
          <w:p w:rsidR="00190ED1" w:rsidRPr="001709B3" w:rsidRDefault="00190ED1" w:rsidP="00E84639">
            <w:r w:rsidRPr="001709B3">
              <w:t>33691129</w:t>
            </w:r>
          </w:p>
        </w:tc>
        <w:tc>
          <w:tcPr>
            <w:tcW w:w="2627" w:type="dxa"/>
          </w:tcPr>
          <w:p w:rsidR="00190ED1" w:rsidRPr="00A54BD0" w:rsidRDefault="00190ED1" w:rsidP="00F26E3E">
            <w:r w:rsidRPr="00A54BD0">
              <w:t xml:space="preserve">Натрия  хлорид 0.9 % 10 мл </w:t>
            </w:r>
            <w:proofErr w:type="spellStart"/>
            <w:r w:rsidRPr="00A54BD0">
              <w:t>амп</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47621B">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180</w:t>
            </w:r>
          </w:p>
        </w:tc>
        <w:tc>
          <w:tcPr>
            <w:tcW w:w="2523" w:type="dxa"/>
          </w:tcPr>
          <w:p w:rsidR="00190ED1" w:rsidRPr="00545BB0" w:rsidRDefault="00190ED1" w:rsidP="001507B4">
            <w:pPr>
              <w:rPr>
                <w:sz w:val="14"/>
                <w:szCs w:val="14"/>
              </w:rPr>
            </w:pPr>
            <w:r w:rsidRPr="00545BB0">
              <w:rPr>
                <w:rStyle w:val="tlid-translation"/>
                <w:sz w:val="14"/>
                <w:szCs w:val="14"/>
              </w:rPr>
              <w:t xml:space="preserve">После заключения дополнительного соглашения в 2020 году, после истечения срока действия договорного распределения по контракту, срок </w:t>
            </w:r>
            <w:r w:rsidRPr="00926A12">
              <w:rPr>
                <w:rFonts w:ascii="GHEA Grapalat" w:hAnsi="GHEA Grapalat" w:cs="Calibri"/>
                <w:color w:val="000000"/>
              </w:rPr>
              <w:t>1</w:t>
            </w:r>
            <w:r>
              <w:rPr>
                <w:rFonts w:ascii="GHEA Grapalat" w:hAnsi="GHEA Grapalat" w:cs="Calibri"/>
                <w:color w:val="000000"/>
              </w:rPr>
              <w:t xml:space="preserve"> мг</w:t>
            </w:r>
            <w:r w:rsidRPr="00545BB0">
              <w:rPr>
                <w:rStyle w:val="tlid-translation"/>
                <w:sz w:val="14"/>
                <w:szCs w:val="14"/>
              </w:rPr>
              <w:t xml:space="preserve">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rPr>
            </w:pPr>
            <w:r>
              <w:rPr>
                <w:rFonts w:ascii="GHEA Grapalat" w:hAnsi="GHEA Grapalat"/>
                <w:sz w:val="16"/>
              </w:rPr>
              <w:t>83</w:t>
            </w:r>
          </w:p>
        </w:tc>
        <w:tc>
          <w:tcPr>
            <w:tcW w:w="2410" w:type="dxa"/>
          </w:tcPr>
          <w:p w:rsidR="00190ED1" w:rsidRPr="001709B3" w:rsidRDefault="00190ED1" w:rsidP="00E84639">
            <w:r w:rsidRPr="001709B3">
              <w:t>33631122</w:t>
            </w:r>
          </w:p>
        </w:tc>
        <w:tc>
          <w:tcPr>
            <w:tcW w:w="2627" w:type="dxa"/>
          </w:tcPr>
          <w:p w:rsidR="00190ED1" w:rsidRPr="00A54BD0" w:rsidRDefault="00190ED1" w:rsidP="00F26E3E">
            <w:r w:rsidRPr="00A54BD0">
              <w:t>Парацетамол свечи ректальные 150 мг свеча</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234A5B">
              <w:t>свеча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84</w:t>
            </w:r>
          </w:p>
        </w:tc>
        <w:tc>
          <w:tcPr>
            <w:tcW w:w="2410" w:type="dxa"/>
          </w:tcPr>
          <w:p w:rsidR="00190ED1" w:rsidRPr="001709B3" w:rsidRDefault="00190ED1" w:rsidP="00E84639">
            <w:r w:rsidRPr="001709B3">
              <w:t>33631122</w:t>
            </w:r>
          </w:p>
        </w:tc>
        <w:tc>
          <w:tcPr>
            <w:tcW w:w="2627" w:type="dxa"/>
          </w:tcPr>
          <w:p w:rsidR="00190ED1" w:rsidRDefault="00190ED1" w:rsidP="00F26E3E">
            <w:r w:rsidRPr="00A54BD0">
              <w:t xml:space="preserve">Парацетамола  120мг/5мл </w:t>
            </w:r>
            <w:proofErr w:type="spellStart"/>
            <w:r w:rsidRPr="00A54BD0">
              <w:t>фл</w:t>
            </w:r>
            <w:proofErr w:type="spellEnd"/>
            <w:r w:rsidRPr="00A54BD0">
              <w:t xml:space="preserve"> </w:t>
            </w:r>
          </w:p>
        </w:tc>
        <w:tc>
          <w:tcPr>
            <w:tcW w:w="1597" w:type="dxa"/>
            <w:vAlign w:val="center"/>
          </w:tcPr>
          <w:p w:rsidR="00190ED1" w:rsidRPr="00926A1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B51973">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7</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7</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85</w:t>
            </w:r>
          </w:p>
        </w:tc>
        <w:tc>
          <w:tcPr>
            <w:tcW w:w="2410" w:type="dxa"/>
          </w:tcPr>
          <w:p w:rsidR="00190ED1" w:rsidRPr="001709B3" w:rsidRDefault="00190ED1" w:rsidP="00E84639">
            <w:r w:rsidRPr="001709B3">
              <w:t>33631122</w:t>
            </w:r>
          </w:p>
        </w:tc>
        <w:tc>
          <w:tcPr>
            <w:tcW w:w="2627" w:type="dxa"/>
          </w:tcPr>
          <w:p w:rsidR="00190ED1" w:rsidRPr="00E7762A" w:rsidRDefault="00190ED1" w:rsidP="00F26E3E">
            <w:r w:rsidRPr="00E7762A">
              <w:t xml:space="preserve">Парацетамол  500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Default="00190ED1">
            <w:r w:rsidRPr="00173BBE">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86</w:t>
            </w:r>
          </w:p>
        </w:tc>
        <w:tc>
          <w:tcPr>
            <w:tcW w:w="2410" w:type="dxa"/>
          </w:tcPr>
          <w:p w:rsidR="00190ED1" w:rsidRPr="001709B3" w:rsidRDefault="00190ED1" w:rsidP="00E84639">
            <w:r w:rsidRPr="001709B3">
              <w:t>33611390</w:t>
            </w:r>
          </w:p>
        </w:tc>
        <w:tc>
          <w:tcPr>
            <w:tcW w:w="2627" w:type="dxa"/>
          </w:tcPr>
          <w:p w:rsidR="00190ED1" w:rsidRPr="00E7762A" w:rsidRDefault="00190ED1" w:rsidP="00F26E3E">
            <w:r w:rsidRPr="00E7762A">
              <w:t xml:space="preserve">Пиридоксин 5% раствор  для инъекций </w:t>
            </w:r>
            <w:proofErr w:type="spellStart"/>
            <w:r w:rsidRPr="00E7762A">
              <w:t>амп</w:t>
            </w:r>
            <w:proofErr w:type="spellEnd"/>
          </w:p>
        </w:tc>
        <w:tc>
          <w:tcPr>
            <w:tcW w:w="1597" w:type="dxa"/>
          </w:tcPr>
          <w:p w:rsidR="00190ED1" w:rsidRDefault="00190ED1"/>
        </w:tc>
        <w:tc>
          <w:tcPr>
            <w:tcW w:w="1163" w:type="dxa"/>
          </w:tcPr>
          <w:p w:rsidR="00190ED1" w:rsidRDefault="00190ED1">
            <w:r w:rsidRPr="00B81E5C">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87</w:t>
            </w:r>
          </w:p>
        </w:tc>
        <w:tc>
          <w:tcPr>
            <w:tcW w:w="2410" w:type="dxa"/>
          </w:tcPr>
          <w:p w:rsidR="00190ED1" w:rsidRPr="001709B3" w:rsidRDefault="00190ED1" w:rsidP="00E84639">
            <w:r w:rsidRPr="001709B3">
              <w:t>33691129</w:t>
            </w:r>
          </w:p>
        </w:tc>
        <w:tc>
          <w:tcPr>
            <w:tcW w:w="2627" w:type="dxa"/>
          </w:tcPr>
          <w:p w:rsidR="00190ED1" w:rsidRPr="00E7762A" w:rsidRDefault="00190ED1" w:rsidP="00F26E3E">
            <w:proofErr w:type="spellStart"/>
            <w:r w:rsidRPr="00E7762A">
              <w:t>Рингер</w:t>
            </w:r>
            <w:proofErr w:type="spellEnd"/>
            <w:r w:rsidRPr="00E7762A">
              <w:t xml:space="preserve"> раствор 500 мл </w:t>
            </w:r>
            <w:proofErr w:type="spellStart"/>
            <w:r w:rsidRPr="00E7762A">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095E1B">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11</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11</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88</w:t>
            </w:r>
          </w:p>
        </w:tc>
        <w:tc>
          <w:tcPr>
            <w:tcW w:w="2410" w:type="dxa"/>
          </w:tcPr>
          <w:p w:rsidR="00190ED1" w:rsidRPr="001709B3" w:rsidRDefault="00190ED1" w:rsidP="00E84639">
            <w:r w:rsidRPr="001709B3">
              <w:t>33621560</w:t>
            </w:r>
          </w:p>
        </w:tc>
        <w:tc>
          <w:tcPr>
            <w:tcW w:w="2627" w:type="dxa"/>
          </w:tcPr>
          <w:p w:rsidR="00190ED1" w:rsidRPr="00E7762A" w:rsidRDefault="00190ED1" w:rsidP="00F26E3E">
            <w:proofErr w:type="spellStart"/>
            <w:r w:rsidRPr="00E7762A">
              <w:t>Рамиприл</w:t>
            </w:r>
            <w:proofErr w:type="spellEnd"/>
            <w:r w:rsidRPr="00E7762A">
              <w:t xml:space="preserve"> + </w:t>
            </w:r>
            <w:proofErr w:type="spellStart"/>
            <w:r w:rsidRPr="00E7762A">
              <w:t>гидрохлоротиазид</w:t>
            </w:r>
            <w:proofErr w:type="spellEnd"/>
            <w:r w:rsidRPr="00E7762A">
              <w:t xml:space="preserve"> (</w:t>
            </w:r>
            <w:proofErr w:type="spellStart"/>
            <w:r w:rsidRPr="00E7762A">
              <w:t>хартил</w:t>
            </w:r>
            <w:proofErr w:type="spellEnd"/>
            <w:r w:rsidRPr="00E7762A">
              <w:t xml:space="preserve"> D) 5 мг +12,5 мг </w:t>
            </w:r>
            <w:proofErr w:type="spellStart"/>
            <w:proofErr w:type="gramStart"/>
            <w:r w:rsidRPr="00E7762A">
              <w:t>таб</w:t>
            </w:r>
            <w:proofErr w:type="spellEnd"/>
            <w:proofErr w:type="gramEnd"/>
          </w:p>
        </w:tc>
        <w:tc>
          <w:tcPr>
            <w:tcW w:w="1597" w:type="dxa"/>
          </w:tcPr>
          <w:p w:rsidR="00190ED1" w:rsidRPr="00A80990" w:rsidRDefault="00190ED1">
            <w:pPr>
              <w:rPr>
                <w:b/>
              </w:rPr>
            </w:pPr>
          </w:p>
        </w:tc>
        <w:tc>
          <w:tcPr>
            <w:tcW w:w="1163" w:type="dxa"/>
          </w:tcPr>
          <w:p w:rsidR="00190ED1" w:rsidRPr="00F07D05"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380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380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89</w:t>
            </w:r>
          </w:p>
        </w:tc>
        <w:tc>
          <w:tcPr>
            <w:tcW w:w="2410" w:type="dxa"/>
          </w:tcPr>
          <w:p w:rsidR="00190ED1" w:rsidRPr="001709B3" w:rsidRDefault="00190ED1" w:rsidP="00E84639">
            <w:r w:rsidRPr="001709B3">
              <w:t>33691186</w:t>
            </w:r>
          </w:p>
        </w:tc>
        <w:tc>
          <w:tcPr>
            <w:tcW w:w="2627" w:type="dxa"/>
          </w:tcPr>
          <w:p w:rsidR="00190ED1" w:rsidRPr="00E7762A" w:rsidRDefault="00190ED1" w:rsidP="00F26E3E">
            <w:proofErr w:type="spellStart"/>
            <w:r w:rsidRPr="00E7762A">
              <w:t>Пирацетама</w:t>
            </w:r>
            <w:proofErr w:type="spellEnd"/>
            <w:r w:rsidRPr="00E7762A">
              <w:t xml:space="preserve"> для инъекций  200 мг /5.0 мл </w:t>
            </w:r>
            <w:proofErr w:type="spellStart"/>
            <w:r w:rsidRPr="00E7762A">
              <w:t>амп</w:t>
            </w:r>
            <w:proofErr w:type="spellEnd"/>
          </w:p>
        </w:tc>
        <w:tc>
          <w:tcPr>
            <w:tcW w:w="1597" w:type="dxa"/>
          </w:tcPr>
          <w:p w:rsidR="00190ED1" w:rsidRPr="00A80990" w:rsidRDefault="00190ED1">
            <w:pPr>
              <w:rPr>
                <w:b/>
              </w:rPr>
            </w:pPr>
          </w:p>
        </w:tc>
        <w:tc>
          <w:tcPr>
            <w:tcW w:w="1163" w:type="dxa"/>
          </w:tcPr>
          <w:p w:rsidR="00190ED1" w:rsidRDefault="00190ED1">
            <w:r w:rsidRPr="00EA0662">
              <w:t>ампула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110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110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90</w:t>
            </w:r>
          </w:p>
        </w:tc>
        <w:tc>
          <w:tcPr>
            <w:tcW w:w="2410" w:type="dxa"/>
          </w:tcPr>
          <w:p w:rsidR="00190ED1" w:rsidRPr="001709B3" w:rsidRDefault="00190ED1" w:rsidP="00E84639">
            <w:r w:rsidRPr="001709B3">
              <w:t>33691186</w:t>
            </w:r>
          </w:p>
        </w:tc>
        <w:tc>
          <w:tcPr>
            <w:tcW w:w="2627" w:type="dxa"/>
          </w:tcPr>
          <w:p w:rsidR="00190ED1" w:rsidRPr="00E7762A" w:rsidRDefault="00190ED1" w:rsidP="00F26E3E">
            <w:proofErr w:type="spellStart"/>
            <w:r w:rsidRPr="00E7762A">
              <w:t>Пирацетам</w:t>
            </w:r>
            <w:proofErr w:type="spellEnd"/>
            <w:r w:rsidRPr="00E7762A">
              <w:t xml:space="preserve"> 400 мг </w:t>
            </w:r>
            <w:proofErr w:type="spellStart"/>
            <w:proofErr w:type="gramStart"/>
            <w:r w:rsidRPr="00E7762A">
              <w:t>таб</w:t>
            </w:r>
            <w:proofErr w:type="spellEnd"/>
            <w:proofErr w:type="gramEnd"/>
          </w:p>
        </w:tc>
        <w:tc>
          <w:tcPr>
            <w:tcW w:w="1597" w:type="dxa"/>
          </w:tcPr>
          <w:p w:rsidR="00190ED1" w:rsidRPr="00A80990" w:rsidRDefault="00190ED1">
            <w:pPr>
              <w:rPr>
                <w:b/>
              </w:rPr>
            </w:pPr>
          </w:p>
        </w:tc>
        <w:tc>
          <w:tcPr>
            <w:tcW w:w="1163" w:type="dxa"/>
          </w:tcPr>
          <w:p w:rsidR="00190ED1" w:rsidRPr="00F07D05"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70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70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91</w:t>
            </w:r>
          </w:p>
        </w:tc>
        <w:tc>
          <w:tcPr>
            <w:tcW w:w="2410" w:type="dxa"/>
          </w:tcPr>
          <w:p w:rsidR="00190ED1" w:rsidRPr="001709B3" w:rsidRDefault="00190ED1" w:rsidP="00E84639">
            <w:r w:rsidRPr="001709B3">
              <w:t>33631260</w:t>
            </w:r>
          </w:p>
        </w:tc>
        <w:tc>
          <w:tcPr>
            <w:tcW w:w="2627" w:type="dxa"/>
          </w:tcPr>
          <w:p w:rsidR="00190ED1" w:rsidRPr="00E7762A" w:rsidRDefault="00190ED1" w:rsidP="00F26E3E">
            <w:proofErr w:type="spellStart"/>
            <w:r w:rsidRPr="00E7762A">
              <w:t>Повидон</w:t>
            </w:r>
            <w:proofErr w:type="spellEnd"/>
            <w:r w:rsidRPr="00E7762A">
              <w:t xml:space="preserve">  йода 10%100 мл раствор </w:t>
            </w:r>
            <w:proofErr w:type="spellStart"/>
            <w:r w:rsidRPr="00E7762A">
              <w:t>фл</w:t>
            </w:r>
            <w:proofErr w:type="spellEnd"/>
          </w:p>
        </w:tc>
        <w:tc>
          <w:tcPr>
            <w:tcW w:w="1597" w:type="dxa"/>
          </w:tcPr>
          <w:p w:rsidR="00190ED1" w:rsidRPr="00A80990" w:rsidRDefault="00190ED1">
            <w:pPr>
              <w:rPr>
                <w:b/>
              </w:rPr>
            </w:pPr>
          </w:p>
        </w:tc>
        <w:tc>
          <w:tcPr>
            <w:tcW w:w="1163" w:type="dxa"/>
          </w:tcPr>
          <w:p w:rsidR="00190ED1" w:rsidRDefault="00190ED1">
            <w:r w:rsidRPr="00271A58">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1C42AA" w:rsidRDefault="00190ED1" w:rsidP="00E84639">
            <w:r w:rsidRPr="001C42AA">
              <w:t>12</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10208C" w:rsidRDefault="00190ED1" w:rsidP="00E84639">
            <w:r w:rsidRPr="0010208C">
              <w:t>12</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92</w:t>
            </w:r>
          </w:p>
        </w:tc>
        <w:tc>
          <w:tcPr>
            <w:tcW w:w="2410" w:type="dxa"/>
          </w:tcPr>
          <w:p w:rsidR="00190ED1" w:rsidRPr="001709B3" w:rsidRDefault="00190ED1" w:rsidP="00E84639">
            <w:r w:rsidRPr="001709B3">
              <w:t>33621764</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Индарамид</w:t>
            </w:r>
            <w:proofErr w:type="spellEnd"/>
            <w:r w:rsidRPr="00E7762A">
              <w:t xml:space="preserve"> 4 мг +1,25 мг (</w:t>
            </w:r>
            <w:proofErr w:type="spellStart"/>
            <w:r w:rsidRPr="00E7762A">
              <w:t>нолипрелби</w:t>
            </w:r>
            <w:proofErr w:type="spellEnd"/>
            <w:r w:rsidRPr="00E7762A">
              <w:t xml:space="preserve"> форте) </w:t>
            </w:r>
            <w:proofErr w:type="spellStart"/>
            <w:proofErr w:type="gramStart"/>
            <w:r w:rsidRPr="00E7762A">
              <w:t>таб</w:t>
            </w:r>
            <w:proofErr w:type="spellEnd"/>
            <w:proofErr w:type="gramEnd"/>
          </w:p>
        </w:tc>
        <w:tc>
          <w:tcPr>
            <w:tcW w:w="1597" w:type="dxa"/>
          </w:tcPr>
          <w:p w:rsidR="00190ED1" w:rsidRPr="00A80990" w:rsidRDefault="00190ED1">
            <w:pPr>
              <w:rPr>
                <w:b/>
              </w:rPr>
            </w:pPr>
          </w:p>
        </w:tc>
        <w:tc>
          <w:tcPr>
            <w:tcW w:w="1163" w:type="dxa"/>
          </w:tcPr>
          <w:p w:rsidR="00190ED1" w:rsidRPr="00F07D05"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Default="00190ED1" w:rsidP="00E84639">
            <w:r w:rsidRPr="001C42AA">
              <w:t>400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Default="00190ED1" w:rsidP="00E84639">
            <w:r w:rsidRPr="0010208C">
              <w:t>400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93</w:t>
            </w:r>
          </w:p>
        </w:tc>
        <w:tc>
          <w:tcPr>
            <w:tcW w:w="2410" w:type="dxa"/>
          </w:tcPr>
          <w:p w:rsidR="00190ED1" w:rsidRPr="001709B3" w:rsidRDefault="00190ED1" w:rsidP="00E84639">
            <w:r w:rsidRPr="001709B3">
              <w:t>33621764</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Индарамид</w:t>
            </w:r>
            <w:proofErr w:type="spellEnd"/>
            <w:r w:rsidRPr="00E7762A">
              <w:t xml:space="preserve"> 8 мг +2,5 мг (</w:t>
            </w:r>
            <w:proofErr w:type="spellStart"/>
            <w:r w:rsidRPr="00E7762A">
              <w:t>нолипрелби</w:t>
            </w:r>
            <w:proofErr w:type="spellEnd"/>
            <w:r w:rsidRPr="00E7762A">
              <w:t xml:space="preserve"> форте) </w:t>
            </w:r>
            <w:proofErr w:type="spellStart"/>
            <w:proofErr w:type="gramStart"/>
            <w:r w:rsidRPr="00E7762A">
              <w:t>таб</w:t>
            </w:r>
            <w:proofErr w:type="spellEnd"/>
            <w:proofErr w:type="gramEnd"/>
          </w:p>
        </w:tc>
        <w:tc>
          <w:tcPr>
            <w:tcW w:w="1597" w:type="dxa"/>
          </w:tcPr>
          <w:p w:rsidR="00190ED1" w:rsidRPr="00A80990" w:rsidRDefault="00190ED1">
            <w:pPr>
              <w:rPr>
                <w:b/>
              </w:rPr>
            </w:pPr>
          </w:p>
        </w:tc>
        <w:tc>
          <w:tcPr>
            <w:tcW w:w="1163" w:type="dxa"/>
          </w:tcPr>
          <w:p w:rsidR="00190ED1" w:rsidRPr="00F07D05"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94</w:t>
            </w:r>
          </w:p>
        </w:tc>
        <w:tc>
          <w:tcPr>
            <w:tcW w:w="2410" w:type="dxa"/>
          </w:tcPr>
          <w:p w:rsidR="00190ED1" w:rsidRPr="001709B3" w:rsidRDefault="00190ED1" w:rsidP="00E84639">
            <w:r w:rsidRPr="001709B3">
              <w:t>33621560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амлодипин</w:t>
            </w:r>
            <w:proofErr w:type="spellEnd"/>
            <w:r w:rsidRPr="00E7762A">
              <w:t xml:space="preserve"> 5 мг +10 мг </w:t>
            </w:r>
            <w:proofErr w:type="spellStart"/>
            <w:proofErr w:type="gramStart"/>
            <w:r w:rsidRPr="00E7762A">
              <w:t>таб</w:t>
            </w:r>
            <w:proofErr w:type="spellEnd"/>
            <w:proofErr w:type="gramEnd"/>
            <w:r w:rsidRPr="00E7762A">
              <w:t xml:space="preserve"> </w:t>
            </w:r>
          </w:p>
        </w:tc>
        <w:tc>
          <w:tcPr>
            <w:tcW w:w="1597" w:type="dxa"/>
          </w:tcPr>
          <w:p w:rsidR="00190ED1" w:rsidRPr="00A80990" w:rsidRDefault="00190ED1">
            <w:pPr>
              <w:rPr>
                <w:b/>
              </w:rPr>
            </w:pPr>
          </w:p>
        </w:tc>
        <w:tc>
          <w:tcPr>
            <w:tcW w:w="1163" w:type="dxa"/>
          </w:tcPr>
          <w:p w:rsidR="00190ED1" w:rsidRPr="00F07D05"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95</w:t>
            </w:r>
          </w:p>
        </w:tc>
        <w:tc>
          <w:tcPr>
            <w:tcW w:w="2410" w:type="dxa"/>
          </w:tcPr>
          <w:p w:rsidR="00190ED1" w:rsidRPr="001709B3" w:rsidRDefault="00190ED1" w:rsidP="00E84639">
            <w:r w:rsidRPr="001709B3">
              <w:t>33621560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амлодипин</w:t>
            </w:r>
            <w:proofErr w:type="spellEnd"/>
            <w:r w:rsidRPr="00E7762A">
              <w:t xml:space="preserve">  10 мг +5 </w:t>
            </w:r>
            <w:proofErr w:type="spellStart"/>
            <w:r w:rsidRPr="00E7762A">
              <w:t>мгтаб</w:t>
            </w:r>
            <w:proofErr w:type="spellEnd"/>
          </w:p>
        </w:tc>
        <w:tc>
          <w:tcPr>
            <w:tcW w:w="1597" w:type="dxa"/>
          </w:tcPr>
          <w:p w:rsidR="00190ED1" w:rsidRPr="00A80990" w:rsidRDefault="00190ED1">
            <w:pPr>
              <w:rPr>
                <w:b/>
              </w:rPr>
            </w:pPr>
          </w:p>
        </w:tc>
        <w:tc>
          <w:tcPr>
            <w:tcW w:w="1163" w:type="dxa"/>
          </w:tcPr>
          <w:p w:rsidR="00190ED1" w:rsidRDefault="00190ED1" w:rsidP="00A80990">
            <w:r w:rsidRPr="00F07D05">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96</w:t>
            </w:r>
          </w:p>
        </w:tc>
        <w:tc>
          <w:tcPr>
            <w:tcW w:w="2410" w:type="dxa"/>
          </w:tcPr>
          <w:p w:rsidR="00190ED1" w:rsidRPr="001709B3" w:rsidRDefault="00190ED1" w:rsidP="00E84639">
            <w:r w:rsidRPr="001709B3">
              <w:t>33621560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амлодипин</w:t>
            </w:r>
            <w:proofErr w:type="spellEnd"/>
            <w:r w:rsidRPr="00E7762A">
              <w:t xml:space="preserve">  4 мг +10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97</w:t>
            </w:r>
          </w:p>
        </w:tc>
        <w:tc>
          <w:tcPr>
            <w:tcW w:w="2410" w:type="dxa"/>
          </w:tcPr>
          <w:p w:rsidR="00190ED1" w:rsidRPr="001709B3" w:rsidRDefault="00190ED1" w:rsidP="00E84639">
            <w:r w:rsidRPr="001709B3">
              <w:t>33621530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Индарамид</w:t>
            </w:r>
            <w:proofErr w:type="spellEnd"/>
            <w:r w:rsidRPr="00E7762A">
              <w:t xml:space="preserve"> 4 мг + 1,25 мг </w:t>
            </w:r>
            <w:proofErr w:type="spellStart"/>
            <w:proofErr w:type="gramStart"/>
            <w:r w:rsidRPr="00E7762A">
              <w:t>таб</w:t>
            </w:r>
            <w:proofErr w:type="spellEnd"/>
            <w:proofErr w:type="gramEnd"/>
            <w:r w:rsidRPr="00E7762A">
              <w:t xml:space="preserve"> </w:t>
            </w:r>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98</w:t>
            </w:r>
          </w:p>
        </w:tc>
        <w:tc>
          <w:tcPr>
            <w:tcW w:w="2410" w:type="dxa"/>
          </w:tcPr>
          <w:p w:rsidR="00190ED1" w:rsidRPr="001709B3" w:rsidRDefault="00190ED1" w:rsidP="00E84639">
            <w:r w:rsidRPr="001709B3">
              <w:t>33621530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Индарамид</w:t>
            </w:r>
            <w:proofErr w:type="spellEnd"/>
            <w:r w:rsidRPr="00E7762A">
              <w:t xml:space="preserve"> 8 мг +2,5 мг +5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300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300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99</w:t>
            </w:r>
          </w:p>
        </w:tc>
        <w:tc>
          <w:tcPr>
            <w:tcW w:w="2410" w:type="dxa"/>
          </w:tcPr>
          <w:p w:rsidR="00190ED1" w:rsidRPr="001709B3" w:rsidRDefault="00190ED1" w:rsidP="00E84639">
            <w:r w:rsidRPr="001709B3">
              <w:t>33621530</w:t>
            </w:r>
          </w:p>
        </w:tc>
        <w:tc>
          <w:tcPr>
            <w:tcW w:w="2627" w:type="dxa"/>
          </w:tcPr>
          <w:p w:rsidR="00190ED1" w:rsidRPr="00E7762A" w:rsidRDefault="00190ED1" w:rsidP="00F26E3E">
            <w:proofErr w:type="spellStart"/>
            <w:r w:rsidRPr="00E7762A">
              <w:t>Периндоприл</w:t>
            </w:r>
            <w:proofErr w:type="spellEnd"/>
            <w:r w:rsidRPr="00E7762A">
              <w:t xml:space="preserve"> + </w:t>
            </w:r>
            <w:proofErr w:type="spellStart"/>
            <w:r w:rsidRPr="00E7762A">
              <w:t>Индарамид</w:t>
            </w:r>
            <w:proofErr w:type="spellEnd"/>
            <w:r w:rsidRPr="00E7762A">
              <w:t xml:space="preserve"> 8 мг +2,5 мг +10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100</w:t>
            </w:r>
          </w:p>
        </w:tc>
        <w:tc>
          <w:tcPr>
            <w:tcW w:w="2410" w:type="dxa"/>
          </w:tcPr>
          <w:p w:rsidR="00190ED1" w:rsidRDefault="00190ED1" w:rsidP="00E84639">
            <w:r w:rsidRPr="001709B3">
              <w:t>33621570</w:t>
            </w:r>
          </w:p>
        </w:tc>
        <w:tc>
          <w:tcPr>
            <w:tcW w:w="2627" w:type="dxa"/>
          </w:tcPr>
          <w:p w:rsidR="00190ED1" w:rsidRPr="00E7762A" w:rsidRDefault="00190ED1" w:rsidP="00F26E3E">
            <w:proofErr w:type="spellStart"/>
            <w:r w:rsidRPr="00E7762A">
              <w:t>Пантопразол</w:t>
            </w:r>
            <w:proofErr w:type="spellEnd"/>
            <w:r w:rsidRPr="00E7762A">
              <w:t xml:space="preserve"> 40 мг в </w:t>
            </w:r>
            <w:proofErr w:type="spellStart"/>
            <w:proofErr w:type="gramStart"/>
            <w:r w:rsidRPr="00E7762A">
              <w:t>таб</w:t>
            </w:r>
            <w:proofErr w:type="spellEnd"/>
            <w:proofErr w:type="gramEnd"/>
            <w:r w:rsidRPr="00E7762A">
              <w:t xml:space="preserve"> </w:t>
            </w:r>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101</w:t>
            </w:r>
          </w:p>
        </w:tc>
        <w:tc>
          <w:tcPr>
            <w:tcW w:w="2410" w:type="dxa"/>
          </w:tcPr>
          <w:p w:rsidR="00190ED1" w:rsidRPr="00357C53" w:rsidRDefault="00190ED1" w:rsidP="00E84639">
            <w:r w:rsidRPr="00357C53">
              <w:t>33621560</w:t>
            </w:r>
          </w:p>
        </w:tc>
        <w:tc>
          <w:tcPr>
            <w:tcW w:w="2627" w:type="dxa"/>
          </w:tcPr>
          <w:p w:rsidR="00190ED1" w:rsidRPr="00E7762A" w:rsidRDefault="00190ED1" w:rsidP="00F26E3E">
            <w:proofErr w:type="spellStart"/>
            <w:r w:rsidRPr="00E7762A">
              <w:t>Рамиприл</w:t>
            </w:r>
            <w:proofErr w:type="spellEnd"/>
            <w:r w:rsidRPr="00E7762A">
              <w:t xml:space="preserve"> + </w:t>
            </w:r>
            <w:proofErr w:type="spellStart"/>
            <w:r w:rsidRPr="00E7762A">
              <w:t>амлодипин</w:t>
            </w:r>
            <w:proofErr w:type="spellEnd"/>
            <w:r w:rsidRPr="00E7762A">
              <w:t xml:space="preserve"> 5 мг + 10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300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300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102</w:t>
            </w:r>
          </w:p>
        </w:tc>
        <w:tc>
          <w:tcPr>
            <w:tcW w:w="2410" w:type="dxa"/>
          </w:tcPr>
          <w:p w:rsidR="00190ED1" w:rsidRPr="00357C53" w:rsidRDefault="00190ED1" w:rsidP="00E84639">
            <w:r w:rsidRPr="00357C53">
              <w:t>33621560</w:t>
            </w:r>
          </w:p>
        </w:tc>
        <w:tc>
          <w:tcPr>
            <w:tcW w:w="2627" w:type="dxa"/>
          </w:tcPr>
          <w:p w:rsidR="00190ED1" w:rsidRPr="00E7762A" w:rsidRDefault="00190ED1" w:rsidP="00F26E3E">
            <w:proofErr w:type="spellStart"/>
            <w:r w:rsidRPr="00E7762A">
              <w:t>Рамиприл</w:t>
            </w:r>
            <w:proofErr w:type="spellEnd"/>
            <w:r w:rsidRPr="00E7762A">
              <w:t xml:space="preserve"> + </w:t>
            </w:r>
            <w:proofErr w:type="spellStart"/>
            <w:r w:rsidRPr="00E7762A">
              <w:t>амлодипин</w:t>
            </w:r>
            <w:proofErr w:type="spellEnd"/>
            <w:r w:rsidRPr="00E7762A">
              <w:t xml:space="preserve"> 10мг + 5 мг </w:t>
            </w:r>
            <w:proofErr w:type="spellStart"/>
            <w:proofErr w:type="gramStart"/>
            <w:r w:rsidRPr="00E7762A">
              <w:t>таб</w:t>
            </w:r>
            <w:proofErr w:type="spellEnd"/>
            <w:proofErr w:type="gramEnd"/>
            <w:r w:rsidRPr="00E7762A">
              <w:t xml:space="preserve">  </w:t>
            </w:r>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103</w:t>
            </w:r>
          </w:p>
        </w:tc>
        <w:tc>
          <w:tcPr>
            <w:tcW w:w="2410" w:type="dxa"/>
          </w:tcPr>
          <w:p w:rsidR="00190ED1" w:rsidRPr="00357C53" w:rsidRDefault="00190ED1" w:rsidP="00E84639">
            <w:r w:rsidRPr="00357C53">
              <w:t>33620000</w:t>
            </w:r>
          </w:p>
        </w:tc>
        <w:tc>
          <w:tcPr>
            <w:tcW w:w="2627" w:type="dxa"/>
          </w:tcPr>
          <w:p w:rsidR="00190ED1" w:rsidRPr="00E7762A" w:rsidRDefault="00190ED1" w:rsidP="00F26E3E">
            <w:proofErr w:type="spellStart"/>
            <w:r w:rsidRPr="00E7762A">
              <w:t>Лозартан</w:t>
            </w:r>
            <w:proofErr w:type="spellEnd"/>
            <w:r w:rsidRPr="00E7762A">
              <w:t xml:space="preserve"> + </w:t>
            </w:r>
            <w:proofErr w:type="spellStart"/>
            <w:r w:rsidRPr="00E7762A">
              <w:t>Гидрохлоротиазид</w:t>
            </w:r>
            <w:proofErr w:type="spellEnd"/>
            <w:r w:rsidRPr="00E7762A">
              <w:t xml:space="preserve"> 50 мг + 12,5 м </w:t>
            </w:r>
            <w:proofErr w:type="spellStart"/>
            <w:r w:rsidRPr="00E7762A">
              <w:t>гтаб</w:t>
            </w:r>
            <w:proofErr w:type="spell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104</w:t>
            </w:r>
          </w:p>
        </w:tc>
        <w:tc>
          <w:tcPr>
            <w:tcW w:w="2410" w:type="dxa"/>
          </w:tcPr>
          <w:p w:rsidR="00190ED1" w:rsidRPr="00357C53" w:rsidRDefault="00190ED1" w:rsidP="00E84639">
            <w:r w:rsidRPr="00357C53">
              <w:t>33651131</w:t>
            </w:r>
          </w:p>
        </w:tc>
        <w:tc>
          <w:tcPr>
            <w:tcW w:w="2627" w:type="dxa"/>
          </w:tcPr>
          <w:p w:rsidR="00190ED1" w:rsidRPr="00E7762A" w:rsidRDefault="00190ED1" w:rsidP="00F26E3E">
            <w:proofErr w:type="spellStart"/>
            <w:r w:rsidRPr="00E7762A">
              <w:t>Сульфаметоксазол</w:t>
            </w:r>
            <w:proofErr w:type="spellEnd"/>
            <w:r w:rsidRPr="00E7762A">
              <w:t xml:space="preserve"> + </w:t>
            </w:r>
            <w:proofErr w:type="spellStart"/>
            <w:r w:rsidRPr="00E7762A">
              <w:t>Триметоприм</w:t>
            </w:r>
            <w:proofErr w:type="spellEnd"/>
            <w:r w:rsidRPr="00E7762A">
              <w:t xml:space="preserve">   400 мг + 80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Pr="00374ACB"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105</w:t>
            </w:r>
          </w:p>
        </w:tc>
        <w:tc>
          <w:tcPr>
            <w:tcW w:w="2410" w:type="dxa"/>
          </w:tcPr>
          <w:p w:rsidR="00190ED1" w:rsidRPr="00357C53" w:rsidRDefault="00190ED1" w:rsidP="00E84639">
            <w:r w:rsidRPr="00357C53">
              <w:t>33651131</w:t>
            </w:r>
          </w:p>
        </w:tc>
        <w:tc>
          <w:tcPr>
            <w:tcW w:w="2627" w:type="dxa"/>
          </w:tcPr>
          <w:p w:rsidR="00190ED1" w:rsidRPr="00E7762A" w:rsidRDefault="00190ED1" w:rsidP="00F26E3E">
            <w:proofErr w:type="spellStart"/>
            <w:r w:rsidRPr="00E7762A">
              <w:t>Сульфаметоксазол</w:t>
            </w:r>
            <w:proofErr w:type="spellEnd"/>
            <w:r w:rsidRPr="00E7762A">
              <w:t xml:space="preserve"> + </w:t>
            </w:r>
            <w:proofErr w:type="spellStart"/>
            <w:r w:rsidRPr="00E7762A">
              <w:t>Триметоприм</w:t>
            </w:r>
            <w:proofErr w:type="spellEnd"/>
            <w:r w:rsidRPr="00E7762A">
              <w:t xml:space="preserve">   800 мг +160 мг </w:t>
            </w:r>
            <w:proofErr w:type="spellStart"/>
            <w:proofErr w:type="gramStart"/>
            <w:r w:rsidRPr="00E7762A">
              <w:t>таб</w:t>
            </w:r>
            <w:proofErr w:type="spellEnd"/>
            <w:proofErr w:type="gramEnd"/>
          </w:p>
        </w:tc>
        <w:tc>
          <w:tcPr>
            <w:tcW w:w="1597" w:type="dxa"/>
          </w:tcPr>
          <w:p w:rsidR="00190ED1" w:rsidRDefault="00190ED1"/>
        </w:tc>
        <w:tc>
          <w:tcPr>
            <w:tcW w:w="1163" w:type="dxa"/>
          </w:tcPr>
          <w:p w:rsidR="00190ED1" w:rsidRDefault="00190ED1" w:rsidP="00A80990">
            <w:r w:rsidRPr="00374ACB">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106</w:t>
            </w:r>
          </w:p>
        </w:tc>
        <w:tc>
          <w:tcPr>
            <w:tcW w:w="2410" w:type="dxa"/>
          </w:tcPr>
          <w:p w:rsidR="00190ED1" w:rsidRPr="00357C53" w:rsidRDefault="00190ED1" w:rsidP="00E84639">
            <w:r w:rsidRPr="00357C53">
              <w:t>33651131</w:t>
            </w:r>
          </w:p>
        </w:tc>
        <w:tc>
          <w:tcPr>
            <w:tcW w:w="2627" w:type="dxa"/>
          </w:tcPr>
          <w:p w:rsidR="00190ED1" w:rsidRPr="00E7762A" w:rsidRDefault="00190ED1" w:rsidP="00F26E3E">
            <w:proofErr w:type="spellStart"/>
            <w:r w:rsidRPr="00E7762A">
              <w:t>Сульфаметоксазол</w:t>
            </w:r>
            <w:proofErr w:type="spellEnd"/>
            <w:r w:rsidRPr="00E7762A">
              <w:t xml:space="preserve"> + </w:t>
            </w:r>
            <w:proofErr w:type="spellStart"/>
            <w:r w:rsidRPr="00E7762A">
              <w:t>Триметоприм</w:t>
            </w:r>
            <w:proofErr w:type="spellEnd"/>
            <w:r w:rsidRPr="00E7762A">
              <w:t xml:space="preserve"> 200 мг + 40 мг / 5 мл Порошок для приготовления суспензии для приема внутрь </w:t>
            </w:r>
            <w:proofErr w:type="spellStart"/>
            <w:r w:rsidRPr="00E7762A">
              <w:t>фл</w:t>
            </w:r>
            <w:proofErr w:type="spellEnd"/>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1654BC">
              <w:t>флакон</w:t>
            </w:r>
          </w:p>
        </w:tc>
        <w:tc>
          <w:tcPr>
            <w:tcW w:w="679" w:type="dxa"/>
          </w:tcPr>
          <w:p w:rsidR="00190ED1" w:rsidRPr="00815D50" w:rsidRDefault="00190ED1" w:rsidP="00815D50">
            <w:pPr>
              <w:rPr>
                <w:lang w:val="en-US"/>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56296B" w:rsidRDefault="00190ED1" w:rsidP="001507B4">
            <w:pPr>
              <w:pStyle w:val="23"/>
              <w:spacing w:line="240" w:lineRule="auto"/>
              <w:ind w:firstLine="0"/>
              <w:jc w:val="center"/>
              <w:rPr>
                <w:rFonts w:ascii="GHEA Grapalat" w:hAnsi="GHEA Grapalat"/>
                <w:sz w:val="16"/>
              </w:rPr>
            </w:pPr>
            <w:r w:rsidRPr="0056296B">
              <w:rPr>
                <w:rFonts w:ascii="GHEA Grapalat" w:hAnsi="GHEA Grapalat"/>
                <w:sz w:val="16"/>
              </w:rPr>
              <w:t>107</w:t>
            </w:r>
          </w:p>
        </w:tc>
        <w:tc>
          <w:tcPr>
            <w:tcW w:w="2410" w:type="dxa"/>
          </w:tcPr>
          <w:p w:rsidR="00190ED1" w:rsidRPr="00357C53" w:rsidRDefault="00190ED1" w:rsidP="00E84639">
            <w:r w:rsidRPr="00357C53">
              <w:t>33671113</w:t>
            </w:r>
          </w:p>
        </w:tc>
        <w:tc>
          <w:tcPr>
            <w:tcW w:w="2627" w:type="dxa"/>
          </w:tcPr>
          <w:p w:rsidR="00190ED1" w:rsidRPr="00E7762A" w:rsidRDefault="00190ED1" w:rsidP="00F26E3E">
            <w:proofErr w:type="spellStart"/>
            <w:r w:rsidRPr="00E7762A">
              <w:t>Сальбутамол</w:t>
            </w:r>
            <w:proofErr w:type="spellEnd"/>
            <w:r w:rsidRPr="00E7762A">
              <w:t xml:space="preserve"> 2 мг  </w:t>
            </w:r>
            <w:proofErr w:type="spellStart"/>
            <w:proofErr w:type="gramStart"/>
            <w:r w:rsidRPr="00E7762A">
              <w:t>таб</w:t>
            </w:r>
            <w:proofErr w:type="spellEnd"/>
            <w:proofErr w:type="gramEnd"/>
            <w:r w:rsidRPr="00E7762A">
              <w:t xml:space="preserve"> </w:t>
            </w:r>
          </w:p>
        </w:tc>
        <w:tc>
          <w:tcPr>
            <w:tcW w:w="1597" w:type="dxa"/>
            <w:vAlign w:val="center"/>
          </w:tcPr>
          <w:p w:rsidR="00190ED1" w:rsidRPr="0056296B" w:rsidRDefault="00190ED1" w:rsidP="001507B4">
            <w:pPr>
              <w:pStyle w:val="23"/>
              <w:spacing w:line="240" w:lineRule="auto"/>
              <w:ind w:firstLine="0"/>
              <w:jc w:val="center"/>
              <w:rPr>
                <w:rFonts w:ascii="GHEA Grapalat" w:hAnsi="GHEA Grapalat"/>
                <w:sz w:val="16"/>
              </w:rPr>
            </w:pPr>
          </w:p>
        </w:tc>
        <w:tc>
          <w:tcPr>
            <w:tcW w:w="1163" w:type="dxa"/>
          </w:tcPr>
          <w:p w:rsidR="00190ED1" w:rsidRPr="005F6E80" w:rsidRDefault="00190ED1" w:rsidP="00A80990">
            <w:r w:rsidRPr="005F6E8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80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108</w:t>
            </w:r>
          </w:p>
        </w:tc>
        <w:tc>
          <w:tcPr>
            <w:tcW w:w="2410" w:type="dxa"/>
          </w:tcPr>
          <w:p w:rsidR="00190ED1" w:rsidRPr="00357C53" w:rsidRDefault="00190ED1" w:rsidP="00E84639">
            <w:r w:rsidRPr="00357C53">
              <w:t>33671113</w:t>
            </w:r>
          </w:p>
        </w:tc>
        <w:tc>
          <w:tcPr>
            <w:tcW w:w="2627" w:type="dxa"/>
          </w:tcPr>
          <w:p w:rsidR="00190ED1" w:rsidRPr="00E7762A" w:rsidRDefault="00190ED1" w:rsidP="00F26E3E">
            <w:proofErr w:type="spellStart"/>
            <w:r w:rsidRPr="00E7762A">
              <w:t>Сальбутамол</w:t>
            </w:r>
            <w:proofErr w:type="spellEnd"/>
            <w:r w:rsidRPr="00E7762A">
              <w:t xml:space="preserve"> 4мг </w:t>
            </w:r>
            <w:proofErr w:type="spellStart"/>
            <w:proofErr w:type="gramStart"/>
            <w:r w:rsidRPr="00E7762A">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Pr="005F6E80" w:rsidRDefault="00190ED1" w:rsidP="00A80990">
            <w:r w:rsidRPr="005F6E80">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120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109</w:t>
            </w:r>
          </w:p>
        </w:tc>
        <w:tc>
          <w:tcPr>
            <w:tcW w:w="2410" w:type="dxa"/>
          </w:tcPr>
          <w:p w:rsidR="00190ED1" w:rsidRPr="00357C53" w:rsidRDefault="00190ED1" w:rsidP="00E84639">
            <w:r w:rsidRPr="00357C53">
              <w:t>33671113</w:t>
            </w:r>
          </w:p>
        </w:tc>
        <w:tc>
          <w:tcPr>
            <w:tcW w:w="2627" w:type="dxa"/>
          </w:tcPr>
          <w:p w:rsidR="00190ED1" w:rsidRPr="00E7762A" w:rsidRDefault="00190ED1" w:rsidP="00F26E3E">
            <w:proofErr w:type="spellStart"/>
            <w:r w:rsidRPr="00E7762A">
              <w:t>Сальбутамол</w:t>
            </w:r>
            <w:proofErr w:type="spellEnd"/>
            <w:r w:rsidRPr="00E7762A">
              <w:t xml:space="preserve"> 100 мг / </w:t>
            </w:r>
            <w:proofErr w:type="spellStart"/>
            <w:r w:rsidRPr="00E7762A">
              <w:t>инголятор</w:t>
            </w:r>
            <w:proofErr w:type="spellEnd"/>
            <w:r w:rsidRPr="00E7762A">
              <w:t xml:space="preserve"> </w:t>
            </w:r>
            <w:proofErr w:type="spellStart"/>
            <w:r w:rsidRPr="00E7762A">
              <w:t>фл</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330CC4">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6</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6</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110</w:t>
            </w:r>
          </w:p>
        </w:tc>
        <w:tc>
          <w:tcPr>
            <w:tcW w:w="2410" w:type="dxa"/>
          </w:tcPr>
          <w:p w:rsidR="00190ED1" w:rsidRPr="00357C53" w:rsidRDefault="00190ED1" w:rsidP="00E84639">
            <w:r w:rsidRPr="00357C53">
              <w:t>33621760</w:t>
            </w:r>
          </w:p>
        </w:tc>
        <w:tc>
          <w:tcPr>
            <w:tcW w:w="2627" w:type="dxa"/>
          </w:tcPr>
          <w:p w:rsidR="00190ED1" w:rsidRPr="00E7762A" w:rsidRDefault="00190ED1" w:rsidP="00F26E3E">
            <w:proofErr w:type="spellStart"/>
            <w:r w:rsidRPr="00E7762A">
              <w:t>Верапамил</w:t>
            </w:r>
            <w:proofErr w:type="spellEnd"/>
            <w:r w:rsidRPr="00E7762A">
              <w:t xml:space="preserve"> 2,5 мг/  мл </w:t>
            </w:r>
            <w:proofErr w:type="spellStart"/>
            <w:r w:rsidRPr="00E7762A">
              <w:t>амп</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9500DE">
              <w:t>ампула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111</w:t>
            </w:r>
          </w:p>
        </w:tc>
        <w:tc>
          <w:tcPr>
            <w:tcW w:w="2410" w:type="dxa"/>
          </w:tcPr>
          <w:p w:rsidR="00190ED1" w:rsidRPr="00357C53" w:rsidRDefault="00190ED1" w:rsidP="00E84639">
            <w:r w:rsidRPr="00357C53">
              <w:t>33621760</w:t>
            </w:r>
          </w:p>
        </w:tc>
        <w:tc>
          <w:tcPr>
            <w:tcW w:w="2627" w:type="dxa"/>
          </w:tcPr>
          <w:p w:rsidR="00190ED1" w:rsidRPr="00E7762A" w:rsidRDefault="00190ED1" w:rsidP="00F26E3E">
            <w:proofErr w:type="spellStart"/>
            <w:r w:rsidRPr="00E7762A">
              <w:t>Верапамил</w:t>
            </w:r>
            <w:proofErr w:type="spellEnd"/>
            <w:r w:rsidRPr="00E7762A">
              <w:t xml:space="preserve"> 80 мг </w:t>
            </w:r>
            <w:proofErr w:type="spellStart"/>
            <w:proofErr w:type="gramStart"/>
            <w:r w:rsidRPr="00E7762A">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Pr="00601BA2" w:rsidRDefault="00190ED1" w:rsidP="00A80990">
            <w:r w:rsidRPr="00601BA2">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100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112</w:t>
            </w:r>
          </w:p>
        </w:tc>
        <w:tc>
          <w:tcPr>
            <w:tcW w:w="2410" w:type="dxa"/>
          </w:tcPr>
          <w:p w:rsidR="00190ED1" w:rsidRPr="00357C53" w:rsidRDefault="00190ED1" w:rsidP="00E84639">
            <w:r w:rsidRPr="00357C53">
              <w:t>33631170</w:t>
            </w:r>
          </w:p>
        </w:tc>
        <w:tc>
          <w:tcPr>
            <w:tcW w:w="2627" w:type="dxa"/>
          </w:tcPr>
          <w:p w:rsidR="00190ED1" w:rsidRPr="00E7762A" w:rsidRDefault="00190ED1" w:rsidP="00F26E3E">
            <w:r w:rsidRPr="00E7762A">
              <w:t xml:space="preserve">Тетрациклин 1% (мазь глазная) </w:t>
            </w:r>
            <w:proofErr w:type="spellStart"/>
            <w:r w:rsidRPr="00E7762A">
              <w:t>тюб</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Pr="00815D50" w:rsidRDefault="00190ED1">
            <w:pPr>
              <w:rPr>
                <w:lang w:val="en-US"/>
              </w:rPr>
            </w:pPr>
            <w:proofErr w:type="spellStart"/>
            <w:r w:rsidRPr="00F33AD0">
              <w:t>тюб</w:t>
            </w:r>
            <w:r>
              <w:rPr>
                <w:lang w:val="en-US"/>
              </w:rPr>
              <w:t>ик</w:t>
            </w:r>
            <w:proofErr w:type="spellEnd"/>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7</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7</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113</w:t>
            </w:r>
          </w:p>
        </w:tc>
        <w:tc>
          <w:tcPr>
            <w:tcW w:w="2410" w:type="dxa"/>
          </w:tcPr>
          <w:p w:rsidR="00190ED1" w:rsidRPr="00357C53" w:rsidRDefault="00190ED1" w:rsidP="00E84639">
            <w:r w:rsidRPr="00357C53">
              <w:t>33631285</w:t>
            </w:r>
          </w:p>
        </w:tc>
        <w:tc>
          <w:tcPr>
            <w:tcW w:w="2627" w:type="dxa"/>
          </w:tcPr>
          <w:p w:rsidR="00190ED1" w:rsidRPr="00E7762A" w:rsidRDefault="00190ED1" w:rsidP="00F26E3E">
            <w:proofErr w:type="spellStart"/>
            <w:r w:rsidRPr="00E7762A">
              <w:t>Тобрамицина</w:t>
            </w:r>
            <w:proofErr w:type="spellEnd"/>
            <w:r w:rsidRPr="00E7762A">
              <w:t xml:space="preserve"> Глазные капли , 3 мг / мл </w:t>
            </w:r>
            <w:proofErr w:type="spellStart"/>
            <w:r w:rsidRPr="00E7762A">
              <w:t>фл</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055CD">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Pr="0078551D"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114</w:t>
            </w:r>
          </w:p>
        </w:tc>
        <w:tc>
          <w:tcPr>
            <w:tcW w:w="2410" w:type="dxa"/>
          </w:tcPr>
          <w:p w:rsidR="00190ED1" w:rsidRPr="00357C53" w:rsidRDefault="00190ED1" w:rsidP="00E84639">
            <w:r w:rsidRPr="00357C53">
              <w:t>33651116</w:t>
            </w:r>
          </w:p>
        </w:tc>
        <w:tc>
          <w:tcPr>
            <w:tcW w:w="2627" w:type="dxa"/>
          </w:tcPr>
          <w:p w:rsidR="00190ED1" w:rsidRDefault="00190ED1" w:rsidP="00F26E3E">
            <w:proofErr w:type="spellStart"/>
            <w:r w:rsidRPr="00E7762A">
              <w:t>Цефазолин</w:t>
            </w:r>
            <w:proofErr w:type="spellEnd"/>
            <w:r w:rsidRPr="00E7762A">
              <w:t xml:space="preserve"> 1 г </w:t>
            </w:r>
            <w:proofErr w:type="spellStart"/>
            <w:r w:rsidRPr="00E7762A">
              <w:t>фл</w:t>
            </w:r>
            <w:proofErr w:type="spellEnd"/>
            <w:r w:rsidRPr="00E7762A">
              <w:t xml:space="preserve"> </w:t>
            </w:r>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F055CD">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30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30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115</w:t>
            </w:r>
          </w:p>
        </w:tc>
        <w:tc>
          <w:tcPr>
            <w:tcW w:w="2410" w:type="dxa"/>
          </w:tcPr>
          <w:p w:rsidR="00190ED1" w:rsidRPr="00357C53" w:rsidRDefault="00190ED1" w:rsidP="00E84639">
            <w:r w:rsidRPr="00357C53">
              <w:t>33671131</w:t>
            </w:r>
          </w:p>
        </w:tc>
        <w:tc>
          <w:tcPr>
            <w:tcW w:w="2627" w:type="dxa"/>
          </w:tcPr>
          <w:p w:rsidR="00190ED1" w:rsidRPr="00853980" w:rsidRDefault="00190ED1" w:rsidP="00F26E3E">
            <w:proofErr w:type="spellStart"/>
            <w:r w:rsidRPr="00853980">
              <w:t>Цетиризин</w:t>
            </w:r>
            <w:proofErr w:type="spellEnd"/>
            <w:r w:rsidRPr="00853980">
              <w:t xml:space="preserve"> 10 мг </w:t>
            </w:r>
            <w:proofErr w:type="spellStart"/>
            <w:proofErr w:type="gramStart"/>
            <w:r w:rsidRPr="00853980">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5C6BFD">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w:t>
            </w:r>
          </w:p>
        </w:tc>
        <w:tc>
          <w:tcPr>
            <w:tcW w:w="2523" w:type="dxa"/>
          </w:tcPr>
          <w:p w:rsidR="00190ED1" w:rsidRPr="00894966" w:rsidRDefault="00190ED1" w:rsidP="001507B4">
            <w:pPr>
              <w:rPr>
                <w:rStyle w:val="tlid-translation"/>
                <w:sz w:val="14"/>
                <w:szCs w:val="14"/>
              </w:rPr>
            </w:pPr>
            <w:r w:rsidRPr="00545BB0">
              <w:rPr>
                <w:rStyle w:val="tlid-translation"/>
                <w:sz w:val="14"/>
                <w:szCs w:val="14"/>
              </w:rPr>
              <w:t xml:space="preserve">После заключения дополнительного соглашения в 2020 году, после истечения срока действия договорного распределения по контракту, срок </w:t>
            </w:r>
          </w:p>
          <w:p w:rsidR="00190ED1" w:rsidRPr="00545BB0" w:rsidRDefault="00190ED1" w:rsidP="001507B4">
            <w:pPr>
              <w:rPr>
                <w:sz w:val="14"/>
                <w:szCs w:val="14"/>
              </w:rPr>
            </w:pPr>
            <w:r w:rsidRPr="00545BB0">
              <w:rPr>
                <w:rStyle w:val="tlid-translation"/>
                <w:sz w:val="14"/>
                <w:szCs w:val="14"/>
              </w:rPr>
              <w:t>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116</w:t>
            </w:r>
          </w:p>
        </w:tc>
        <w:tc>
          <w:tcPr>
            <w:tcW w:w="2410" w:type="dxa"/>
          </w:tcPr>
          <w:p w:rsidR="00190ED1" w:rsidRPr="00357C53" w:rsidRDefault="00190ED1" w:rsidP="00E84639">
            <w:r w:rsidRPr="00357C53">
              <w:t>33671131</w:t>
            </w:r>
          </w:p>
        </w:tc>
        <w:tc>
          <w:tcPr>
            <w:tcW w:w="2627" w:type="dxa"/>
          </w:tcPr>
          <w:p w:rsidR="00190ED1" w:rsidRPr="00853980" w:rsidRDefault="00190ED1" w:rsidP="00F26E3E">
            <w:proofErr w:type="spellStart"/>
            <w:r w:rsidRPr="00853980">
              <w:t>Цетиризин</w:t>
            </w:r>
            <w:proofErr w:type="spellEnd"/>
            <w:r w:rsidRPr="00853980">
              <w:t xml:space="preserve"> 10мг / мл </w:t>
            </w:r>
            <w:proofErr w:type="spellStart"/>
            <w:r w:rsidRPr="00853980">
              <w:t>амп</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114D1E">
              <w:t>ампула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117</w:t>
            </w:r>
          </w:p>
        </w:tc>
        <w:tc>
          <w:tcPr>
            <w:tcW w:w="2410" w:type="dxa"/>
          </w:tcPr>
          <w:p w:rsidR="00190ED1" w:rsidRPr="00357C53" w:rsidRDefault="00190ED1" w:rsidP="00E84639">
            <w:r w:rsidRPr="00357C53">
              <w:t>33651118</w:t>
            </w:r>
          </w:p>
        </w:tc>
        <w:tc>
          <w:tcPr>
            <w:tcW w:w="2627" w:type="dxa"/>
          </w:tcPr>
          <w:p w:rsidR="00190ED1" w:rsidRPr="00853980" w:rsidRDefault="00190ED1" w:rsidP="00F26E3E">
            <w:proofErr w:type="spellStart"/>
            <w:r w:rsidRPr="00853980">
              <w:t>Цефтриаксона</w:t>
            </w:r>
            <w:proofErr w:type="spellEnd"/>
            <w:r w:rsidRPr="00853980">
              <w:t xml:space="preserve"> 1 г </w:t>
            </w:r>
            <w:proofErr w:type="spellStart"/>
            <w:r w:rsidRPr="00853980">
              <w:t>фл</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04137F">
              <w:t>флакон</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150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150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118</w:t>
            </w:r>
          </w:p>
        </w:tc>
        <w:tc>
          <w:tcPr>
            <w:tcW w:w="2410" w:type="dxa"/>
          </w:tcPr>
          <w:p w:rsidR="00190ED1" w:rsidRPr="00357C53" w:rsidRDefault="00190ED1" w:rsidP="00E84639">
            <w:r w:rsidRPr="00357C53">
              <w:t>33621240</w:t>
            </w:r>
          </w:p>
        </w:tc>
        <w:tc>
          <w:tcPr>
            <w:tcW w:w="2627" w:type="dxa"/>
          </w:tcPr>
          <w:p w:rsidR="00190ED1" w:rsidRPr="00853980" w:rsidRDefault="00190ED1" w:rsidP="00F26E3E">
            <w:proofErr w:type="spellStart"/>
            <w:r w:rsidRPr="00853980">
              <w:t>Цианокобаламина</w:t>
            </w:r>
            <w:proofErr w:type="spellEnd"/>
            <w:r w:rsidRPr="00853980">
              <w:t xml:space="preserve"> 0,5 мг / мл для инъекций раствора </w:t>
            </w:r>
            <w:proofErr w:type="spellStart"/>
            <w:r w:rsidRPr="00853980">
              <w:t>амп</w:t>
            </w:r>
            <w:proofErr w:type="spellEnd"/>
          </w:p>
        </w:tc>
        <w:tc>
          <w:tcPr>
            <w:tcW w:w="1597" w:type="dxa"/>
          </w:tcPr>
          <w:p w:rsidR="00190ED1" w:rsidRDefault="00190ED1"/>
        </w:tc>
        <w:tc>
          <w:tcPr>
            <w:tcW w:w="1163" w:type="dxa"/>
          </w:tcPr>
          <w:p w:rsidR="00190ED1" w:rsidRDefault="00190ED1">
            <w:r w:rsidRPr="00A27219">
              <w:t>ампула</w:t>
            </w:r>
          </w:p>
        </w:tc>
        <w:tc>
          <w:tcPr>
            <w:tcW w:w="679" w:type="dxa"/>
          </w:tcPr>
          <w:p w:rsidR="00190ED1" w:rsidRDefault="00190ED1"/>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40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40</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119</w:t>
            </w:r>
          </w:p>
        </w:tc>
        <w:tc>
          <w:tcPr>
            <w:tcW w:w="2410" w:type="dxa"/>
          </w:tcPr>
          <w:p w:rsidR="00190ED1" w:rsidRPr="00357C53" w:rsidRDefault="00190ED1" w:rsidP="00E84639">
            <w:r w:rsidRPr="00357C53">
              <w:t>33651134</w:t>
            </w:r>
          </w:p>
        </w:tc>
        <w:tc>
          <w:tcPr>
            <w:tcW w:w="2627" w:type="dxa"/>
          </w:tcPr>
          <w:p w:rsidR="00190ED1" w:rsidRPr="00853980" w:rsidRDefault="00190ED1" w:rsidP="00F26E3E">
            <w:proofErr w:type="spellStart"/>
            <w:r w:rsidRPr="00853980">
              <w:t>Ципрофлоксацин</w:t>
            </w:r>
            <w:proofErr w:type="spellEnd"/>
            <w:r w:rsidRPr="00853980">
              <w:t xml:space="preserve"> глазные капли 0,3%(</w:t>
            </w:r>
            <w:proofErr w:type="spellStart"/>
            <w:r w:rsidRPr="00853980">
              <w:t>глзаные</w:t>
            </w:r>
            <w:proofErr w:type="spellEnd"/>
            <w:r w:rsidRPr="00853980">
              <w:t xml:space="preserve"> капли) </w:t>
            </w:r>
            <w:proofErr w:type="spellStart"/>
            <w:r w:rsidRPr="00853980">
              <w:t>фл</w:t>
            </w:r>
            <w:proofErr w:type="spellEnd"/>
          </w:p>
        </w:tc>
        <w:tc>
          <w:tcPr>
            <w:tcW w:w="1597" w:type="dxa"/>
          </w:tcPr>
          <w:p w:rsidR="00190ED1" w:rsidRDefault="00190ED1"/>
        </w:tc>
        <w:tc>
          <w:tcPr>
            <w:tcW w:w="1163" w:type="dxa"/>
          </w:tcPr>
          <w:p w:rsidR="00190ED1" w:rsidRDefault="00190ED1">
            <w:r w:rsidRPr="00510235">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120</w:t>
            </w:r>
          </w:p>
        </w:tc>
        <w:tc>
          <w:tcPr>
            <w:tcW w:w="2410" w:type="dxa"/>
          </w:tcPr>
          <w:p w:rsidR="00190ED1" w:rsidRPr="00357C53" w:rsidRDefault="00190ED1" w:rsidP="00E84639">
            <w:r w:rsidRPr="00357C53">
              <w:t>33651134</w:t>
            </w:r>
          </w:p>
        </w:tc>
        <w:tc>
          <w:tcPr>
            <w:tcW w:w="2627" w:type="dxa"/>
          </w:tcPr>
          <w:p w:rsidR="00190ED1" w:rsidRPr="00853980" w:rsidRDefault="00190ED1" w:rsidP="00F26E3E">
            <w:proofErr w:type="spellStart"/>
            <w:r w:rsidRPr="00853980">
              <w:t>Ципрофоксацин</w:t>
            </w:r>
            <w:proofErr w:type="spellEnd"/>
            <w:r w:rsidRPr="00853980">
              <w:t xml:space="preserve"> + ацетаты </w:t>
            </w:r>
            <w:proofErr w:type="spellStart"/>
            <w:r w:rsidRPr="00853980">
              <w:t>дексаметазона</w:t>
            </w:r>
            <w:proofErr w:type="spellEnd"/>
            <w:r w:rsidRPr="00853980">
              <w:t xml:space="preserve">, 3 мг / мл + 1 мг / мл </w:t>
            </w:r>
            <w:proofErr w:type="spellStart"/>
            <w:r w:rsidRPr="00853980">
              <w:t>фл</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510235">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5</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5</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190ED1">
        <w:trPr>
          <w:gridAfter w:val="1"/>
          <w:wAfter w:w="146" w:type="dxa"/>
          <w:trHeight w:val="1063"/>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121</w:t>
            </w:r>
          </w:p>
        </w:tc>
        <w:tc>
          <w:tcPr>
            <w:tcW w:w="2410" w:type="dxa"/>
          </w:tcPr>
          <w:p w:rsidR="00190ED1" w:rsidRPr="00357C53" w:rsidRDefault="00190ED1" w:rsidP="00E84639">
            <w:r w:rsidRPr="00357C53">
              <w:t>33631240</w:t>
            </w:r>
          </w:p>
        </w:tc>
        <w:tc>
          <w:tcPr>
            <w:tcW w:w="2627" w:type="dxa"/>
          </w:tcPr>
          <w:p w:rsidR="00190ED1" w:rsidRPr="00853980" w:rsidRDefault="00190ED1" w:rsidP="00F26E3E">
            <w:proofErr w:type="spellStart"/>
            <w:r w:rsidRPr="00853980">
              <w:t>Хлоргексидин</w:t>
            </w:r>
            <w:proofErr w:type="spellEnd"/>
            <w:r w:rsidRPr="00853980">
              <w:t xml:space="preserve"> 20%  </w:t>
            </w:r>
            <w:proofErr w:type="spellStart"/>
            <w:r w:rsidRPr="00853980">
              <w:t>фл</w:t>
            </w:r>
            <w:proofErr w:type="spellEnd"/>
          </w:p>
        </w:tc>
        <w:tc>
          <w:tcPr>
            <w:tcW w:w="1597" w:type="dxa"/>
            <w:vAlign w:val="center"/>
          </w:tcPr>
          <w:p w:rsidR="00190ED1" w:rsidRPr="007659A5" w:rsidRDefault="00190ED1" w:rsidP="001507B4"/>
        </w:tc>
        <w:tc>
          <w:tcPr>
            <w:tcW w:w="1163" w:type="dxa"/>
          </w:tcPr>
          <w:p w:rsidR="00190ED1" w:rsidRDefault="00190ED1">
            <w:r w:rsidRPr="00510235">
              <w:t>флакон</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7</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7</w:t>
            </w:r>
          </w:p>
        </w:tc>
        <w:tc>
          <w:tcPr>
            <w:tcW w:w="2523" w:type="dxa"/>
          </w:tcPr>
          <w:p w:rsidR="00190ED1" w:rsidRPr="00545BB0" w:rsidRDefault="00190ED1" w:rsidP="001507B4">
            <w:pPr>
              <w:rPr>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1063"/>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122</w:t>
            </w:r>
          </w:p>
        </w:tc>
        <w:tc>
          <w:tcPr>
            <w:tcW w:w="2410" w:type="dxa"/>
          </w:tcPr>
          <w:p w:rsidR="00190ED1" w:rsidRPr="00357C53" w:rsidRDefault="00190ED1" w:rsidP="00E84639">
            <w:r w:rsidRPr="00357C53">
              <w:t>33611100</w:t>
            </w:r>
          </w:p>
        </w:tc>
        <w:tc>
          <w:tcPr>
            <w:tcW w:w="2627" w:type="dxa"/>
          </w:tcPr>
          <w:p w:rsidR="00190ED1" w:rsidRPr="00853980" w:rsidRDefault="00190ED1" w:rsidP="00F26E3E">
            <w:proofErr w:type="spellStart"/>
            <w:r w:rsidRPr="00853980">
              <w:t>Омепразол</w:t>
            </w:r>
            <w:proofErr w:type="spellEnd"/>
            <w:r w:rsidRPr="00853980">
              <w:t xml:space="preserve"> 20 мг  кап</w:t>
            </w:r>
          </w:p>
        </w:tc>
        <w:tc>
          <w:tcPr>
            <w:tcW w:w="1597" w:type="dxa"/>
            <w:vAlign w:val="center"/>
          </w:tcPr>
          <w:p w:rsidR="00190ED1" w:rsidRPr="007659A5" w:rsidRDefault="00190ED1" w:rsidP="001507B4"/>
        </w:tc>
        <w:tc>
          <w:tcPr>
            <w:tcW w:w="1163" w:type="dxa"/>
          </w:tcPr>
          <w:p w:rsidR="00190ED1" w:rsidRDefault="00190ED1">
            <w:r w:rsidRPr="005059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100</w:t>
            </w:r>
          </w:p>
        </w:tc>
        <w:tc>
          <w:tcPr>
            <w:tcW w:w="2523" w:type="dxa"/>
          </w:tcPr>
          <w:p w:rsidR="00190ED1" w:rsidRPr="00545BB0" w:rsidRDefault="00190ED1" w:rsidP="001507B4">
            <w:pPr>
              <w:rPr>
                <w:rStyle w:val="tlid-translation"/>
                <w:sz w:val="14"/>
                <w:szCs w:val="14"/>
              </w:rPr>
            </w:pPr>
            <w:r w:rsidRPr="00894966">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123</w:t>
            </w:r>
          </w:p>
        </w:tc>
        <w:tc>
          <w:tcPr>
            <w:tcW w:w="2410" w:type="dxa"/>
          </w:tcPr>
          <w:p w:rsidR="00190ED1" w:rsidRPr="00357C53" w:rsidRDefault="00190ED1" w:rsidP="00E84639">
            <w:r w:rsidRPr="00357C53">
              <w:t>33651150</w:t>
            </w:r>
          </w:p>
        </w:tc>
        <w:tc>
          <w:tcPr>
            <w:tcW w:w="2627" w:type="dxa"/>
          </w:tcPr>
          <w:p w:rsidR="00190ED1" w:rsidRPr="00853980" w:rsidRDefault="00190ED1" w:rsidP="00F26E3E">
            <w:proofErr w:type="spellStart"/>
            <w:r w:rsidRPr="00853980">
              <w:t>Флуконазол</w:t>
            </w:r>
            <w:proofErr w:type="spellEnd"/>
            <w:r w:rsidRPr="00853980">
              <w:t xml:space="preserve"> 50 мг </w:t>
            </w:r>
            <w:proofErr w:type="spellStart"/>
            <w:proofErr w:type="gramStart"/>
            <w:r w:rsidRPr="00853980">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5059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w:t>
            </w:r>
          </w:p>
        </w:tc>
        <w:tc>
          <w:tcPr>
            <w:tcW w:w="2523" w:type="dxa"/>
          </w:tcPr>
          <w:p w:rsidR="00190ED1" w:rsidRPr="00894966" w:rsidRDefault="00190ED1" w:rsidP="001507B4">
            <w:pPr>
              <w:rPr>
                <w:rStyle w:val="tlid-translation"/>
                <w:sz w:val="14"/>
                <w:szCs w:val="14"/>
              </w:rPr>
            </w:pPr>
            <w:r w:rsidRPr="00545BB0">
              <w:rPr>
                <w:rStyle w:val="tlid-translation"/>
                <w:sz w:val="14"/>
                <w:szCs w:val="14"/>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p w:rsidR="00190ED1" w:rsidRPr="00894966" w:rsidRDefault="00190ED1" w:rsidP="001507B4">
            <w:pPr>
              <w:rPr>
                <w:sz w:val="14"/>
                <w:szCs w:val="14"/>
              </w:rPr>
            </w:pP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124</w:t>
            </w:r>
          </w:p>
        </w:tc>
        <w:tc>
          <w:tcPr>
            <w:tcW w:w="2410" w:type="dxa"/>
          </w:tcPr>
          <w:p w:rsidR="00190ED1" w:rsidRPr="00357C53" w:rsidRDefault="00190ED1" w:rsidP="00E84639">
            <w:r w:rsidRPr="00357C53">
              <w:t>33651150</w:t>
            </w:r>
          </w:p>
        </w:tc>
        <w:tc>
          <w:tcPr>
            <w:tcW w:w="2627" w:type="dxa"/>
          </w:tcPr>
          <w:p w:rsidR="00190ED1" w:rsidRPr="00853980" w:rsidRDefault="00190ED1" w:rsidP="00F26E3E">
            <w:proofErr w:type="spellStart"/>
            <w:r w:rsidRPr="00853980">
              <w:t>Флуконазол</w:t>
            </w:r>
            <w:proofErr w:type="spellEnd"/>
            <w:r w:rsidRPr="00853980">
              <w:t xml:space="preserve"> 150 мг </w:t>
            </w:r>
            <w:proofErr w:type="spellStart"/>
            <w:proofErr w:type="gramStart"/>
            <w:r w:rsidRPr="00853980">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5059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w:t>
            </w:r>
          </w:p>
        </w:tc>
        <w:tc>
          <w:tcPr>
            <w:tcW w:w="2523" w:type="dxa"/>
          </w:tcPr>
          <w:p w:rsidR="00190ED1" w:rsidRPr="00F7513E" w:rsidRDefault="00190ED1">
            <w:pPr>
              <w:rPr>
                <w:sz w:val="18"/>
                <w:szCs w:val="18"/>
              </w:rPr>
            </w:pPr>
            <w:r w:rsidRPr="00F7513E">
              <w:rPr>
                <w:sz w:val="18"/>
                <w:szCs w:val="18"/>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125</w:t>
            </w:r>
          </w:p>
        </w:tc>
        <w:tc>
          <w:tcPr>
            <w:tcW w:w="2410" w:type="dxa"/>
          </w:tcPr>
          <w:p w:rsidR="00190ED1" w:rsidRPr="00357C53" w:rsidRDefault="00190ED1" w:rsidP="00E84639">
            <w:r w:rsidRPr="00357C53">
              <w:t>33621230</w:t>
            </w:r>
          </w:p>
        </w:tc>
        <w:tc>
          <w:tcPr>
            <w:tcW w:w="2627" w:type="dxa"/>
          </w:tcPr>
          <w:p w:rsidR="00190ED1" w:rsidRPr="00853980" w:rsidRDefault="00190ED1" w:rsidP="00F26E3E">
            <w:r w:rsidRPr="00853980">
              <w:t xml:space="preserve">Фолиевая кислота в 5 мг  </w:t>
            </w:r>
            <w:proofErr w:type="spellStart"/>
            <w:proofErr w:type="gramStart"/>
            <w:r w:rsidRPr="00853980">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50594C">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200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200</w:t>
            </w:r>
          </w:p>
        </w:tc>
        <w:tc>
          <w:tcPr>
            <w:tcW w:w="2523" w:type="dxa"/>
          </w:tcPr>
          <w:p w:rsidR="00190ED1" w:rsidRPr="00F7513E" w:rsidRDefault="00190ED1">
            <w:pPr>
              <w:rPr>
                <w:sz w:val="18"/>
                <w:szCs w:val="18"/>
              </w:rPr>
            </w:pPr>
            <w:r w:rsidRPr="00F7513E">
              <w:rPr>
                <w:sz w:val="18"/>
                <w:szCs w:val="18"/>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126</w:t>
            </w:r>
          </w:p>
        </w:tc>
        <w:tc>
          <w:tcPr>
            <w:tcW w:w="2410" w:type="dxa"/>
          </w:tcPr>
          <w:p w:rsidR="00190ED1" w:rsidRPr="00357C53" w:rsidRDefault="00190ED1" w:rsidP="00E84639">
            <w:r w:rsidRPr="00357C53">
              <w:t>33621590</w:t>
            </w:r>
          </w:p>
        </w:tc>
        <w:tc>
          <w:tcPr>
            <w:tcW w:w="2627" w:type="dxa"/>
          </w:tcPr>
          <w:p w:rsidR="00190ED1" w:rsidRPr="00853980" w:rsidRDefault="00190ED1" w:rsidP="00F26E3E">
            <w:r w:rsidRPr="00853980">
              <w:t xml:space="preserve">Фуросемид 10 мг / мл, раствор для инъекций </w:t>
            </w:r>
            <w:proofErr w:type="spellStart"/>
            <w:r w:rsidRPr="00853980">
              <w:t>амп</w:t>
            </w:r>
            <w:proofErr w:type="spell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A80990">
              <w:t>ампула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Pr="00D57008" w:rsidRDefault="00190ED1" w:rsidP="00E84639">
            <w:r w:rsidRPr="00D57008">
              <w:t>180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Pr="005F7B9C" w:rsidRDefault="00190ED1" w:rsidP="00E84639">
            <w:r w:rsidRPr="005F7B9C">
              <w:t>180</w:t>
            </w:r>
          </w:p>
        </w:tc>
        <w:tc>
          <w:tcPr>
            <w:tcW w:w="2523" w:type="dxa"/>
          </w:tcPr>
          <w:p w:rsidR="00190ED1" w:rsidRPr="00F7513E" w:rsidRDefault="00190ED1">
            <w:pPr>
              <w:rPr>
                <w:sz w:val="18"/>
                <w:szCs w:val="18"/>
              </w:rPr>
            </w:pPr>
            <w:r w:rsidRPr="00F7513E">
              <w:rPr>
                <w:sz w:val="18"/>
                <w:szCs w:val="18"/>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190ED1" w:rsidRPr="00B138F3" w:rsidTr="00A80990">
        <w:trPr>
          <w:gridAfter w:val="1"/>
          <w:wAfter w:w="146" w:type="dxa"/>
          <w:trHeight w:val="445"/>
          <w:jc w:val="center"/>
        </w:trPr>
        <w:tc>
          <w:tcPr>
            <w:tcW w:w="815" w:type="dxa"/>
            <w:vAlign w:val="center"/>
          </w:tcPr>
          <w:p w:rsidR="00190ED1" w:rsidRDefault="00190ED1" w:rsidP="001507B4">
            <w:pPr>
              <w:pStyle w:val="23"/>
              <w:spacing w:line="240" w:lineRule="auto"/>
              <w:ind w:firstLine="0"/>
              <w:jc w:val="center"/>
              <w:rPr>
                <w:rFonts w:ascii="GHEA Grapalat" w:hAnsi="GHEA Grapalat"/>
                <w:sz w:val="16"/>
                <w:lang w:val="en-US"/>
              </w:rPr>
            </w:pPr>
            <w:r>
              <w:rPr>
                <w:rFonts w:ascii="GHEA Grapalat" w:hAnsi="GHEA Grapalat"/>
                <w:sz w:val="16"/>
                <w:lang w:val="en-US"/>
              </w:rPr>
              <w:t>127</w:t>
            </w:r>
          </w:p>
        </w:tc>
        <w:tc>
          <w:tcPr>
            <w:tcW w:w="2410" w:type="dxa"/>
          </w:tcPr>
          <w:p w:rsidR="00190ED1" w:rsidRDefault="00190ED1" w:rsidP="00E84639">
            <w:r w:rsidRPr="00357C53">
              <w:t>33621590</w:t>
            </w:r>
          </w:p>
        </w:tc>
        <w:tc>
          <w:tcPr>
            <w:tcW w:w="2627" w:type="dxa"/>
          </w:tcPr>
          <w:p w:rsidR="00190ED1" w:rsidRDefault="00190ED1" w:rsidP="00F26E3E">
            <w:r w:rsidRPr="00853980">
              <w:t xml:space="preserve">Фуросемид 40 мг </w:t>
            </w:r>
            <w:proofErr w:type="spellStart"/>
            <w:proofErr w:type="gramStart"/>
            <w:r w:rsidRPr="00853980">
              <w:t>таб</w:t>
            </w:r>
            <w:proofErr w:type="spellEnd"/>
            <w:proofErr w:type="gramEnd"/>
          </w:p>
        </w:tc>
        <w:tc>
          <w:tcPr>
            <w:tcW w:w="1597" w:type="dxa"/>
            <w:vAlign w:val="center"/>
          </w:tcPr>
          <w:p w:rsidR="00190ED1" w:rsidRPr="006F6CE2" w:rsidRDefault="00190ED1" w:rsidP="001507B4">
            <w:pPr>
              <w:pStyle w:val="23"/>
              <w:spacing w:line="240" w:lineRule="auto"/>
              <w:ind w:firstLine="0"/>
              <w:jc w:val="center"/>
              <w:rPr>
                <w:rFonts w:ascii="GHEA Grapalat" w:hAnsi="GHEA Grapalat"/>
                <w:sz w:val="16"/>
              </w:rPr>
            </w:pPr>
          </w:p>
        </w:tc>
        <w:tc>
          <w:tcPr>
            <w:tcW w:w="1163" w:type="dxa"/>
          </w:tcPr>
          <w:p w:rsidR="00190ED1" w:rsidRDefault="00190ED1">
            <w:r w:rsidRPr="00945823">
              <w:t>таблетка</w:t>
            </w:r>
          </w:p>
        </w:tc>
        <w:tc>
          <w:tcPr>
            <w:tcW w:w="679" w:type="dxa"/>
            <w:vAlign w:val="center"/>
          </w:tcPr>
          <w:p w:rsidR="00190ED1" w:rsidRPr="00B138F3" w:rsidRDefault="00190ED1" w:rsidP="001507B4">
            <w:pPr>
              <w:widowControl w:val="0"/>
              <w:jc w:val="center"/>
              <w:rPr>
                <w:rFonts w:ascii="GHEA Grapalat" w:hAnsi="GHEA Grapalat"/>
                <w:sz w:val="16"/>
                <w:szCs w:val="16"/>
              </w:rPr>
            </w:pPr>
          </w:p>
        </w:tc>
        <w:tc>
          <w:tcPr>
            <w:tcW w:w="597" w:type="dxa"/>
            <w:vAlign w:val="center"/>
          </w:tcPr>
          <w:p w:rsidR="00190ED1" w:rsidRPr="00B138F3" w:rsidRDefault="00190ED1" w:rsidP="001507B4">
            <w:pPr>
              <w:widowControl w:val="0"/>
              <w:jc w:val="center"/>
              <w:rPr>
                <w:rFonts w:ascii="GHEA Grapalat" w:hAnsi="GHEA Grapalat"/>
                <w:sz w:val="16"/>
                <w:szCs w:val="16"/>
              </w:rPr>
            </w:pPr>
          </w:p>
        </w:tc>
        <w:tc>
          <w:tcPr>
            <w:tcW w:w="850" w:type="dxa"/>
          </w:tcPr>
          <w:p w:rsidR="00190ED1" w:rsidRDefault="00190ED1" w:rsidP="00E84639">
            <w:r w:rsidRPr="00D57008">
              <w:t>700</w:t>
            </w:r>
          </w:p>
        </w:tc>
        <w:tc>
          <w:tcPr>
            <w:tcW w:w="1918" w:type="dxa"/>
          </w:tcPr>
          <w:p w:rsidR="00190ED1" w:rsidRPr="00F7513E" w:rsidRDefault="00190ED1">
            <w:pPr>
              <w:rPr>
                <w:sz w:val="20"/>
                <w:szCs w:val="20"/>
              </w:rPr>
            </w:pPr>
            <w:proofErr w:type="spellStart"/>
            <w:r w:rsidRPr="00F7513E">
              <w:rPr>
                <w:sz w:val="20"/>
                <w:szCs w:val="20"/>
              </w:rPr>
              <w:t>Веришенская</w:t>
            </w:r>
            <w:proofErr w:type="spellEnd"/>
            <w:r w:rsidRPr="00F7513E">
              <w:rPr>
                <w:sz w:val="20"/>
                <w:szCs w:val="20"/>
              </w:rPr>
              <w:t xml:space="preserve"> МА ГНО</w:t>
            </w:r>
          </w:p>
        </w:tc>
        <w:tc>
          <w:tcPr>
            <w:tcW w:w="1158" w:type="dxa"/>
          </w:tcPr>
          <w:p w:rsidR="00190ED1" w:rsidRDefault="00190ED1" w:rsidP="00E84639">
            <w:r w:rsidRPr="005F7B9C">
              <w:t>700</w:t>
            </w:r>
          </w:p>
        </w:tc>
        <w:tc>
          <w:tcPr>
            <w:tcW w:w="2523" w:type="dxa"/>
          </w:tcPr>
          <w:p w:rsidR="00190ED1" w:rsidRPr="00F7513E" w:rsidRDefault="00190ED1">
            <w:pPr>
              <w:rPr>
                <w:sz w:val="18"/>
                <w:szCs w:val="18"/>
              </w:rPr>
            </w:pPr>
            <w:r w:rsidRPr="00F7513E">
              <w:rPr>
                <w:sz w:val="18"/>
                <w:szCs w:val="18"/>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bl>
    <w:p w:rsidR="00190ED1" w:rsidRPr="005D00F9" w:rsidRDefault="00190ED1" w:rsidP="001507B4">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190ED1" w:rsidRPr="006B61DC" w:rsidRDefault="00190ED1" w:rsidP="001507B4">
      <w:pPr>
        <w:widowControl w:val="0"/>
        <w:jc w:val="both"/>
        <w:rPr>
          <w:rFonts w:ascii="GHEA Grapalat" w:hAnsi="GHEA Grapalat"/>
        </w:rPr>
      </w:pPr>
    </w:p>
    <w:p w:rsidR="00190ED1" w:rsidRPr="00E0681B" w:rsidRDefault="00190ED1">
      <w:pPr>
        <w:pStyle w:val="af2"/>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4FC"/>
    <w:rsid w:val="00002C23"/>
    <w:rsid w:val="000031E3"/>
    <w:rsid w:val="000033BC"/>
    <w:rsid w:val="00003AF8"/>
    <w:rsid w:val="00003DF0"/>
    <w:rsid w:val="000058CF"/>
    <w:rsid w:val="00005D30"/>
    <w:rsid w:val="0000622A"/>
    <w:rsid w:val="000076A1"/>
    <w:rsid w:val="0000776B"/>
    <w:rsid w:val="00010ECA"/>
    <w:rsid w:val="00011CB9"/>
    <w:rsid w:val="00012347"/>
    <w:rsid w:val="00012E2C"/>
    <w:rsid w:val="0001307D"/>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0C0"/>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1EF"/>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476"/>
    <w:rsid w:val="00072BC8"/>
    <w:rsid w:val="00073430"/>
    <w:rsid w:val="000735B0"/>
    <w:rsid w:val="00073A04"/>
    <w:rsid w:val="00073A09"/>
    <w:rsid w:val="00074CC1"/>
    <w:rsid w:val="00075997"/>
    <w:rsid w:val="000763E5"/>
    <w:rsid w:val="00076DDF"/>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54A"/>
    <w:rsid w:val="00096865"/>
    <w:rsid w:val="00096B2C"/>
    <w:rsid w:val="0009758F"/>
    <w:rsid w:val="00097DE8"/>
    <w:rsid w:val="000A05FE"/>
    <w:rsid w:val="000A15F9"/>
    <w:rsid w:val="000A214C"/>
    <w:rsid w:val="000A323C"/>
    <w:rsid w:val="000A37CE"/>
    <w:rsid w:val="000A4FC5"/>
    <w:rsid w:val="000A5316"/>
    <w:rsid w:val="000A5B16"/>
    <w:rsid w:val="000A6B75"/>
    <w:rsid w:val="000A6CB1"/>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5D4D"/>
    <w:rsid w:val="000C6BA1"/>
    <w:rsid w:val="000C6E1C"/>
    <w:rsid w:val="000C6F81"/>
    <w:rsid w:val="000D07E4"/>
    <w:rsid w:val="000D10F1"/>
    <w:rsid w:val="000D126D"/>
    <w:rsid w:val="000D16B6"/>
    <w:rsid w:val="000D1BED"/>
    <w:rsid w:val="000D2527"/>
    <w:rsid w:val="000D2D8A"/>
    <w:rsid w:val="000D2F72"/>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035"/>
    <w:rsid w:val="0010050E"/>
    <w:rsid w:val="001005B0"/>
    <w:rsid w:val="00100C10"/>
    <w:rsid w:val="001017E8"/>
    <w:rsid w:val="00101C9A"/>
    <w:rsid w:val="00101E9D"/>
    <w:rsid w:val="00101F06"/>
    <w:rsid w:val="0010213D"/>
    <w:rsid w:val="0010323D"/>
    <w:rsid w:val="00103763"/>
    <w:rsid w:val="00104861"/>
    <w:rsid w:val="00104B4B"/>
    <w:rsid w:val="00106365"/>
    <w:rsid w:val="00106D44"/>
    <w:rsid w:val="00106DEE"/>
    <w:rsid w:val="00107037"/>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47D"/>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6E2"/>
    <w:rsid w:val="001377BA"/>
    <w:rsid w:val="00137A5C"/>
    <w:rsid w:val="001403AE"/>
    <w:rsid w:val="00140F3F"/>
    <w:rsid w:val="00142496"/>
    <w:rsid w:val="001439BD"/>
    <w:rsid w:val="00143BD7"/>
    <w:rsid w:val="00143E8C"/>
    <w:rsid w:val="0014472E"/>
    <w:rsid w:val="00144E38"/>
    <w:rsid w:val="00144F73"/>
    <w:rsid w:val="001458D6"/>
    <w:rsid w:val="00145CC3"/>
    <w:rsid w:val="00146685"/>
    <w:rsid w:val="00146FC5"/>
    <w:rsid w:val="00147CD0"/>
    <w:rsid w:val="00147F14"/>
    <w:rsid w:val="001507B4"/>
    <w:rsid w:val="00150D7D"/>
    <w:rsid w:val="0015143F"/>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2E9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ED1"/>
    <w:rsid w:val="00191D27"/>
    <w:rsid w:val="00191D5F"/>
    <w:rsid w:val="001925CB"/>
    <w:rsid w:val="00192606"/>
    <w:rsid w:val="001926B2"/>
    <w:rsid w:val="00192A1C"/>
    <w:rsid w:val="001932A7"/>
    <w:rsid w:val="00193871"/>
    <w:rsid w:val="00194598"/>
    <w:rsid w:val="001958E3"/>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B7671"/>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2EE0"/>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976"/>
    <w:rsid w:val="001F4BB3"/>
    <w:rsid w:val="001F5834"/>
    <w:rsid w:val="001F5FDE"/>
    <w:rsid w:val="001F6578"/>
    <w:rsid w:val="001F760C"/>
    <w:rsid w:val="001F7821"/>
    <w:rsid w:val="002004DB"/>
    <w:rsid w:val="00200D19"/>
    <w:rsid w:val="002017CB"/>
    <w:rsid w:val="00201DA0"/>
    <w:rsid w:val="00201F2E"/>
    <w:rsid w:val="00202F4D"/>
    <w:rsid w:val="002032CE"/>
    <w:rsid w:val="00203917"/>
    <w:rsid w:val="002046BF"/>
    <w:rsid w:val="00204B03"/>
    <w:rsid w:val="00204E53"/>
    <w:rsid w:val="00204EEA"/>
    <w:rsid w:val="0020508B"/>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68"/>
    <w:rsid w:val="00226DBB"/>
    <w:rsid w:val="00226E0B"/>
    <w:rsid w:val="002273AD"/>
    <w:rsid w:val="0022770A"/>
    <w:rsid w:val="00227C9F"/>
    <w:rsid w:val="00230B12"/>
    <w:rsid w:val="00230C8F"/>
    <w:rsid w:val="00231244"/>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3424"/>
    <w:rsid w:val="002542AE"/>
    <w:rsid w:val="00254616"/>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4520"/>
    <w:rsid w:val="00265A4B"/>
    <w:rsid w:val="00265D18"/>
    <w:rsid w:val="00266522"/>
    <w:rsid w:val="002665A4"/>
    <w:rsid w:val="002674D5"/>
    <w:rsid w:val="0027052A"/>
    <w:rsid w:val="00270D59"/>
    <w:rsid w:val="0027136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A2F"/>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15"/>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9B4"/>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26F"/>
    <w:rsid w:val="00317BD2"/>
    <w:rsid w:val="0032071C"/>
    <w:rsid w:val="00321A56"/>
    <w:rsid w:val="00321B20"/>
    <w:rsid w:val="003240F7"/>
    <w:rsid w:val="00325043"/>
    <w:rsid w:val="00325546"/>
    <w:rsid w:val="003259C5"/>
    <w:rsid w:val="00325CC0"/>
    <w:rsid w:val="00326507"/>
    <w:rsid w:val="003267C8"/>
    <w:rsid w:val="00327436"/>
    <w:rsid w:val="003303BB"/>
    <w:rsid w:val="00330E07"/>
    <w:rsid w:val="0033253D"/>
    <w:rsid w:val="00333314"/>
    <w:rsid w:val="00333B85"/>
    <w:rsid w:val="00334564"/>
    <w:rsid w:val="003347CE"/>
    <w:rsid w:val="0033571F"/>
    <w:rsid w:val="00335B47"/>
    <w:rsid w:val="00335C2A"/>
    <w:rsid w:val="00335DAA"/>
    <w:rsid w:val="00336709"/>
    <w:rsid w:val="00336F9A"/>
    <w:rsid w:val="0033740E"/>
    <w:rsid w:val="00337B8B"/>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2FD5"/>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4F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3C4"/>
    <w:rsid w:val="003A0A31"/>
    <w:rsid w:val="003A145D"/>
    <w:rsid w:val="003A1EBB"/>
    <w:rsid w:val="003A2BE0"/>
    <w:rsid w:val="003A2D11"/>
    <w:rsid w:val="003A39AC"/>
    <w:rsid w:val="003A4045"/>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865"/>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6B59"/>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140"/>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51A3"/>
    <w:rsid w:val="003F6081"/>
    <w:rsid w:val="003F66A5"/>
    <w:rsid w:val="003F6B39"/>
    <w:rsid w:val="003F6CF8"/>
    <w:rsid w:val="003F6ED1"/>
    <w:rsid w:val="003F762C"/>
    <w:rsid w:val="003F7715"/>
    <w:rsid w:val="003F7B41"/>
    <w:rsid w:val="003F7F2F"/>
    <w:rsid w:val="0040112D"/>
    <w:rsid w:val="00401B30"/>
    <w:rsid w:val="00401BA5"/>
    <w:rsid w:val="00401D73"/>
    <w:rsid w:val="00401F33"/>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2CF3"/>
    <w:rsid w:val="00413390"/>
    <w:rsid w:val="00413595"/>
    <w:rsid w:val="00414FD1"/>
    <w:rsid w:val="00416F1E"/>
    <w:rsid w:val="0041739A"/>
    <w:rsid w:val="004175B6"/>
    <w:rsid w:val="00417E48"/>
    <w:rsid w:val="00417F33"/>
    <w:rsid w:val="00421AEB"/>
    <w:rsid w:val="00421C29"/>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486"/>
    <w:rsid w:val="0047258C"/>
    <w:rsid w:val="00472963"/>
    <w:rsid w:val="00472E68"/>
    <w:rsid w:val="00473502"/>
    <w:rsid w:val="00473CF5"/>
    <w:rsid w:val="004749BD"/>
    <w:rsid w:val="00474D49"/>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09DB"/>
    <w:rsid w:val="004B0A9E"/>
    <w:rsid w:val="004B2363"/>
    <w:rsid w:val="004B2714"/>
    <w:rsid w:val="004B28E1"/>
    <w:rsid w:val="004B2F56"/>
    <w:rsid w:val="004B383E"/>
    <w:rsid w:val="004B4580"/>
    <w:rsid w:val="004B4B72"/>
    <w:rsid w:val="004B5522"/>
    <w:rsid w:val="004B60F5"/>
    <w:rsid w:val="004B61C2"/>
    <w:rsid w:val="004B6A49"/>
    <w:rsid w:val="004B6D52"/>
    <w:rsid w:val="004B6DCA"/>
    <w:rsid w:val="004B7B69"/>
    <w:rsid w:val="004C17D2"/>
    <w:rsid w:val="004C1D9B"/>
    <w:rsid w:val="004C217A"/>
    <w:rsid w:val="004C3803"/>
    <w:rsid w:val="004C3E56"/>
    <w:rsid w:val="004C45EE"/>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652D"/>
    <w:rsid w:val="004D7068"/>
    <w:rsid w:val="004D7784"/>
    <w:rsid w:val="004D77AD"/>
    <w:rsid w:val="004E037F"/>
    <w:rsid w:val="004E0B7B"/>
    <w:rsid w:val="004E0E8E"/>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421"/>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242"/>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1DD"/>
    <w:rsid w:val="00530C17"/>
    <w:rsid w:val="00530DA1"/>
    <w:rsid w:val="00530F97"/>
    <w:rsid w:val="0053262C"/>
    <w:rsid w:val="00532EDD"/>
    <w:rsid w:val="00533989"/>
    <w:rsid w:val="00533C2E"/>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C0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659C"/>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2F55"/>
    <w:rsid w:val="005B3A59"/>
    <w:rsid w:val="005B598A"/>
    <w:rsid w:val="005B6B3E"/>
    <w:rsid w:val="005B6B51"/>
    <w:rsid w:val="005B6DCF"/>
    <w:rsid w:val="005B6F10"/>
    <w:rsid w:val="005C0666"/>
    <w:rsid w:val="005C0D39"/>
    <w:rsid w:val="005C1BF7"/>
    <w:rsid w:val="005C1C00"/>
    <w:rsid w:val="005C1C99"/>
    <w:rsid w:val="005C2ED0"/>
    <w:rsid w:val="005C4C12"/>
    <w:rsid w:val="005C6159"/>
    <w:rsid w:val="005D00A5"/>
    <w:rsid w:val="005D00D6"/>
    <w:rsid w:val="005D0468"/>
    <w:rsid w:val="005D0750"/>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E5A"/>
    <w:rsid w:val="00602FC5"/>
    <w:rsid w:val="0060526C"/>
    <w:rsid w:val="00606328"/>
    <w:rsid w:val="0060652B"/>
    <w:rsid w:val="00606B84"/>
    <w:rsid w:val="00607120"/>
    <w:rsid w:val="00607F7B"/>
    <w:rsid w:val="00611998"/>
    <w:rsid w:val="006132ED"/>
    <w:rsid w:val="00614934"/>
    <w:rsid w:val="0061522D"/>
    <w:rsid w:val="006154C5"/>
    <w:rsid w:val="00615570"/>
    <w:rsid w:val="00615B35"/>
    <w:rsid w:val="006175C8"/>
    <w:rsid w:val="00617764"/>
    <w:rsid w:val="00617A6E"/>
    <w:rsid w:val="0062023F"/>
    <w:rsid w:val="006208FD"/>
    <w:rsid w:val="00621255"/>
    <w:rsid w:val="00621D3B"/>
    <w:rsid w:val="006220CA"/>
    <w:rsid w:val="00622E34"/>
    <w:rsid w:val="006237BD"/>
    <w:rsid w:val="00623998"/>
    <w:rsid w:val="00623D55"/>
    <w:rsid w:val="00623F24"/>
    <w:rsid w:val="00624A8D"/>
    <w:rsid w:val="00625515"/>
    <w:rsid w:val="00625529"/>
    <w:rsid w:val="00625A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0CBF"/>
    <w:rsid w:val="00651408"/>
    <w:rsid w:val="006519EF"/>
    <w:rsid w:val="00651E02"/>
    <w:rsid w:val="006521E5"/>
    <w:rsid w:val="00653424"/>
    <w:rsid w:val="006538D1"/>
    <w:rsid w:val="00654ADD"/>
    <w:rsid w:val="00654B3F"/>
    <w:rsid w:val="00654B65"/>
    <w:rsid w:val="00654E19"/>
    <w:rsid w:val="00655890"/>
    <w:rsid w:val="00655E71"/>
    <w:rsid w:val="00655EBD"/>
    <w:rsid w:val="00660138"/>
    <w:rsid w:val="00660658"/>
    <w:rsid w:val="006607D5"/>
    <w:rsid w:val="006608AD"/>
    <w:rsid w:val="006617BF"/>
    <w:rsid w:val="00661E7D"/>
    <w:rsid w:val="00662165"/>
    <w:rsid w:val="00662623"/>
    <w:rsid w:val="0066349B"/>
    <w:rsid w:val="00665120"/>
    <w:rsid w:val="006657A3"/>
    <w:rsid w:val="006657EE"/>
    <w:rsid w:val="0066621D"/>
    <w:rsid w:val="006672E6"/>
    <w:rsid w:val="00667A56"/>
    <w:rsid w:val="00667ADD"/>
    <w:rsid w:val="00667B7D"/>
    <w:rsid w:val="00667C83"/>
    <w:rsid w:val="0067066B"/>
    <w:rsid w:val="0067102D"/>
    <w:rsid w:val="00671A82"/>
    <w:rsid w:val="006735A4"/>
    <w:rsid w:val="0067389F"/>
    <w:rsid w:val="00673BD3"/>
    <w:rsid w:val="00673D0A"/>
    <w:rsid w:val="00675740"/>
    <w:rsid w:val="0067579A"/>
    <w:rsid w:val="00676178"/>
    <w:rsid w:val="00676875"/>
    <w:rsid w:val="00677658"/>
    <w:rsid w:val="00681F45"/>
    <w:rsid w:val="00682E8D"/>
    <w:rsid w:val="0068577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1F"/>
    <w:rsid w:val="006A5026"/>
    <w:rsid w:val="006A676F"/>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1C7"/>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27B"/>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49"/>
    <w:rsid w:val="006F1A8E"/>
    <w:rsid w:val="006F246F"/>
    <w:rsid w:val="006F2702"/>
    <w:rsid w:val="006F2817"/>
    <w:rsid w:val="006F297B"/>
    <w:rsid w:val="006F2EF5"/>
    <w:rsid w:val="006F3372"/>
    <w:rsid w:val="006F3B78"/>
    <w:rsid w:val="006F4592"/>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391"/>
    <w:rsid w:val="007072C5"/>
    <w:rsid w:val="0070731F"/>
    <w:rsid w:val="00707B86"/>
    <w:rsid w:val="00712311"/>
    <w:rsid w:val="00712DB8"/>
    <w:rsid w:val="007131F4"/>
    <w:rsid w:val="00713746"/>
    <w:rsid w:val="0071687B"/>
    <w:rsid w:val="0071689A"/>
    <w:rsid w:val="00716F47"/>
    <w:rsid w:val="00717771"/>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352"/>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5F3E"/>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513D"/>
    <w:rsid w:val="00766F42"/>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55B8"/>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3C6"/>
    <w:rsid w:val="007A16FB"/>
    <w:rsid w:val="007A2020"/>
    <w:rsid w:val="007A2E03"/>
    <w:rsid w:val="007A2FC9"/>
    <w:rsid w:val="007A3487"/>
    <w:rsid w:val="007A34A6"/>
    <w:rsid w:val="007A3EE6"/>
    <w:rsid w:val="007A4BB9"/>
    <w:rsid w:val="007A5F50"/>
    <w:rsid w:val="007A6841"/>
    <w:rsid w:val="007A7DEB"/>
    <w:rsid w:val="007B00E3"/>
    <w:rsid w:val="007B0562"/>
    <w:rsid w:val="007B0F2C"/>
    <w:rsid w:val="007B188A"/>
    <w:rsid w:val="007B207A"/>
    <w:rsid w:val="007B213C"/>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90F"/>
    <w:rsid w:val="007D02FE"/>
    <w:rsid w:val="007D0429"/>
    <w:rsid w:val="007D0927"/>
    <w:rsid w:val="007D0C96"/>
    <w:rsid w:val="007D1213"/>
    <w:rsid w:val="007D12B1"/>
    <w:rsid w:val="007D13EE"/>
    <w:rsid w:val="007D1692"/>
    <w:rsid w:val="007D16BB"/>
    <w:rsid w:val="007D2B56"/>
    <w:rsid w:val="007D3C9F"/>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17E"/>
    <w:rsid w:val="007E7280"/>
    <w:rsid w:val="007E7A6B"/>
    <w:rsid w:val="007F12DE"/>
    <w:rsid w:val="007F1314"/>
    <w:rsid w:val="007F281F"/>
    <w:rsid w:val="007F503F"/>
    <w:rsid w:val="007F5A5F"/>
    <w:rsid w:val="007F6722"/>
    <w:rsid w:val="008001BA"/>
    <w:rsid w:val="008013BF"/>
    <w:rsid w:val="008013DA"/>
    <w:rsid w:val="00801AC7"/>
    <w:rsid w:val="00802C55"/>
    <w:rsid w:val="008030B6"/>
    <w:rsid w:val="00803ED8"/>
    <w:rsid w:val="008040A9"/>
    <w:rsid w:val="0080437A"/>
    <w:rsid w:val="00804863"/>
    <w:rsid w:val="008055DB"/>
    <w:rsid w:val="008067C5"/>
    <w:rsid w:val="00806EF0"/>
    <w:rsid w:val="00807178"/>
    <w:rsid w:val="0080777B"/>
    <w:rsid w:val="00807ED6"/>
    <w:rsid w:val="00807F1E"/>
    <w:rsid w:val="00807F3B"/>
    <w:rsid w:val="008105B4"/>
    <w:rsid w:val="008106C0"/>
    <w:rsid w:val="00811D16"/>
    <w:rsid w:val="00814DBD"/>
    <w:rsid w:val="0081568C"/>
    <w:rsid w:val="00815D50"/>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1E8"/>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571"/>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C6D"/>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6DF"/>
    <w:rsid w:val="00881C05"/>
    <w:rsid w:val="00881C22"/>
    <w:rsid w:val="00881D4C"/>
    <w:rsid w:val="00881DD7"/>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4966"/>
    <w:rsid w:val="00894E92"/>
    <w:rsid w:val="008955EA"/>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45E1"/>
    <w:rsid w:val="008E5B7C"/>
    <w:rsid w:val="008E608E"/>
    <w:rsid w:val="008E60B3"/>
    <w:rsid w:val="008E657E"/>
    <w:rsid w:val="008E6E51"/>
    <w:rsid w:val="008F0732"/>
    <w:rsid w:val="008F15B9"/>
    <w:rsid w:val="008F1F9B"/>
    <w:rsid w:val="008F2148"/>
    <w:rsid w:val="008F2365"/>
    <w:rsid w:val="008F2B76"/>
    <w:rsid w:val="008F527F"/>
    <w:rsid w:val="008F68ED"/>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1E9D"/>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4F"/>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ECB"/>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894"/>
    <w:rsid w:val="00972C1A"/>
    <w:rsid w:val="009732B6"/>
    <w:rsid w:val="00973601"/>
    <w:rsid w:val="0097362A"/>
    <w:rsid w:val="00973BAB"/>
    <w:rsid w:val="00973FB1"/>
    <w:rsid w:val="009771B9"/>
    <w:rsid w:val="009775DB"/>
    <w:rsid w:val="009777D7"/>
    <w:rsid w:val="00980D45"/>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0A9"/>
    <w:rsid w:val="009911A0"/>
    <w:rsid w:val="009918C0"/>
    <w:rsid w:val="009923D8"/>
    <w:rsid w:val="009924E6"/>
    <w:rsid w:val="00993191"/>
    <w:rsid w:val="00993891"/>
    <w:rsid w:val="00993B16"/>
    <w:rsid w:val="00993B84"/>
    <w:rsid w:val="0099454B"/>
    <w:rsid w:val="00994A77"/>
    <w:rsid w:val="00995045"/>
    <w:rsid w:val="00995732"/>
    <w:rsid w:val="00995804"/>
    <w:rsid w:val="009963C3"/>
    <w:rsid w:val="0099662D"/>
    <w:rsid w:val="00996C19"/>
    <w:rsid w:val="00996FDC"/>
    <w:rsid w:val="00997050"/>
    <w:rsid w:val="00997686"/>
    <w:rsid w:val="009A0467"/>
    <w:rsid w:val="009A04E3"/>
    <w:rsid w:val="009A05AC"/>
    <w:rsid w:val="009A0A1E"/>
    <w:rsid w:val="009A0BDF"/>
    <w:rsid w:val="009A171D"/>
    <w:rsid w:val="009A172A"/>
    <w:rsid w:val="009A2838"/>
    <w:rsid w:val="009A2FDE"/>
    <w:rsid w:val="009A5190"/>
    <w:rsid w:val="009A6301"/>
    <w:rsid w:val="009A6FB5"/>
    <w:rsid w:val="009A6FCB"/>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2E00"/>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39E"/>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92A"/>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0C7"/>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3B3D"/>
    <w:rsid w:val="00A54A0F"/>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990"/>
    <w:rsid w:val="00A80ECD"/>
    <w:rsid w:val="00A8134C"/>
    <w:rsid w:val="00A81620"/>
    <w:rsid w:val="00A81DD5"/>
    <w:rsid w:val="00A8328A"/>
    <w:rsid w:val="00A86287"/>
    <w:rsid w:val="00A8790A"/>
    <w:rsid w:val="00A90E28"/>
    <w:rsid w:val="00A90FCD"/>
    <w:rsid w:val="00A921FF"/>
    <w:rsid w:val="00A93710"/>
    <w:rsid w:val="00A95131"/>
    <w:rsid w:val="00A95C09"/>
    <w:rsid w:val="00A961A4"/>
    <w:rsid w:val="00A96293"/>
    <w:rsid w:val="00A96817"/>
    <w:rsid w:val="00A9694C"/>
    <w:rsid w:val="00AA0AD8"/>
    <w:rsid w:val="00AA0F00"/>
    <w:rsid w:val="00AA13E4"/>
    <w:rsid w:val="00AA1BBF"/>
    <w:rsid w:val="00AA233A"/>
    <w:rsid w:val="00AA2414"/>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2CDA"/>
    <w:rsid w:val="00AE3822"/>
    <w:rsid w:val="00AE3B58"/>
    <w:rsid w:val="00AE4008"/>
    <w:rsid w:val="00AE43E4"/>
    <w:rsid w:val="00AE52DD"/>
    <w:rsid w:val="00AE56B3"/>
    <w:rsid w:val="00AE679C"/>
    <w:rsid w:val="00AE70BE"/>
    <w:rsid w:val="00AE73A7"/>
    <w:rsid w:val="00AE7E4D"/>
    <w:rsid w:val="00AF023B"/>
    <w:rsid w:val="00AF0ED7"/>
    <w:rsid w:val="00AF1548"/>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022"/>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50C"/>
    <w:rsid w:val="00B11030"/>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2DA5"/>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4C60"/>
    <w:rsid w:val="00B75687"/>
    <w:rsid w:val="00B81197"/>
    <w:rsid w:val="00B81AD3"/>
    <w:rsid w:val="00B83A18"/>
    <w:rsid w:val="00B853BF"/>
    <w:rsid w:val="00B8636F"/>
    <w:rsid w:val="00B86BCB"/>
    <w:rsid w:val="00B86C5F"/>
    <w:rsid w:val="00B87285"/>
    <w:rsid w:val="00B9100A"/>
    <w:rsid w:val="00B916D0"/>
    <w:rsid w:val="00B925B0"/>
    <w:rsid w:val="00B92867"/>
    <w:rsid w:val="00B92CA7"/>
    <w:rsid w:val="00B932B8"/>
    <w:rsid w:val="00B941D0"/>
    <w:rsid w:val="00B95FE0"/>
    <w:rsid w:val="00B96B73"/>
    <w:rsid w:val="00B975FA"/>
    <w:rsid w:val="00B9778A"/>
    <w:rsid w:val="00B9796D"/>
    <w:rsid w:val="00BA119B"/>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4D6"/>
    <w:rsid w:val="00BF0913"/>
    <w:rsid w:val="00BF09F8"/>
    <w:rsid w:val="00BF0BF6"/>
    <w:rsid w:val="00BF1A8C"/>
    <w:rsid w:val="00BF1CBD"/>
    <w:rsid w:val="00BF1D90"/>
    <w:rsid w:val="00BF270F"/>
    <w:rsid w:val="00BF2785"/>
    <w:rsid w:val="00BF3609"/>
    <w:rsid w:val="00BF46D6"/>
    <w:rsid w:val="00BF4D4C"/>
    <w:rsid w:val="00BF4E90"/>
    <w:rsid w:val="00BF4FFD"/>
    <w:rsid w:val="00BF5406"/>
    <w:rsid w:val="00BF5421"/>
    <w:rsid w:val="00BF603D"/>
    <w:rsid w:val="00BF6DEF"/>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17529"/>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990"/>
    <w:rsid w:val="00C47A9F"/>
    <w:rsid w:val="00C47D55"/>
    <w:rsid w:val="00C50D71"/>
    <w:rsid w:val="00C51512"/>
    <w:rsid w:val="00C527F9"/>
    <w:rsid w:val="00C53926"/>
    <w:rsid w:val="00C53D1C"/>
    <w:rsid w:val="00C54047"/>
    <w:rsid w:val="00C54CEE"/>
    <w:rsid w:val="00C5588A"/>
    <w:rsid w:val="00C56BBA"/>
    <w:rsid w:val="00C57D7E"/>
    <w:rsid w:val="00C611EE"/>
    <w:rsid w:val="00C61F21"/>
    <w:rsid w:val="00C6256F"/>
    <w:rsid w:val="00C62F28"/>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0EBF"/>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6F99"/>
    <w:rsid w:val="00CA770E"/>
    <w:rsid w:val="00CA7AA9"/>
    <w:rsid w:val="00CA7C54"/>
    <w:rsid w:val="00CB0129"/>
    <w:rsid w:val="00CB0901"/>
    <w:rsid w:val="00CB0A01"/>
    <w:rsid w:val="00CB0B2A"/>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778"/>
    <w:rsid w:val="00CD6B60"/>
    <w:rsid w:val="00CD7755"/>
    <w:rsid w:val="00CD7A4F"/>
    <w:rsid w:val="00CE0D95"/>
    <w:rsid w:val="00CE10B2"/>
    <w:rsid w:val="00CE162D"/>
    <w:rsid w:val="00CE1E11"/>
    <w:rsid w:val="00CE2264"/>
    <w:rsid w:val="00CE35E7"/>
    <w:rsid w:val="00CE4D1D"/>
    <w:rsid w:val="00CE56FD"/>
    <w:rsid w:val="00CE6141"/>
    <w:rsid w:val="00CE71AA"/>
    <w:rsid w:val="00CE7B83"/>
    <w:rsid w:val="00CE7BF1"/>
    <w:rsid w:val="00CF0D0D"/>
    <w:rsid w:val="00CF134D"/>
    <w:rsid w:val="00CF1653"/>
    <w:rsid w:val="00CF1742"/>
    <w:rsid w:val="00CF1966"/>
    <w:rsid w:val="00CF2304"/>
    <w:rsid w:val="00CF2692"/>
    <w:rsid w:val="00CF34D0"/>
    <w:rsid w:val="00CF34DE"/>
    <w:rsid w:val="00CF3B1A"/>
    <w:rsid w:val="00CF7A4E"/>
    <w:rsid w:val="00CF7F57"/>
    <w:rsid w:val="00D00401"/>
    <w:rsid w:val="00D0068C"/>
    <w:rsid w:val="00D006C0"/>
    <w:rsid w:val="00D008B5"/>
    <w:rsid w:val="00D009FE"/>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395"/>
    <w:rsid w:val="00D17CD1"/>
    <w:rsid w:val="00D20E3C"/>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0F0"/>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31"/>
    <w:rsid w:val="00D4557B"/>
    <w:rsid w:val="00D463EA"/>
    <w:rsid w:val="00D46D5B"/>
    <w:rsid w:val="00D47316"/>
    <w:rsid w:val="00D47541"/>
    <w:rsid w:val="00D47A5B"/>
    <w:rsid w:val="00D47A9C"/>
    <w:rsid w:val="00D50B56"/>
    <w:rsid w:val="00D51669"/>
    <w:rsid w:val="00D516BE"/>
    <w:rsid w:val="00D51DF5"/>
    <w:rsid w:val="00D523EF"/>
    <w:rsid w:val="00D52503"/>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D2A"/>
    <w:rsid w:val="00D659B3"/>
    <w:rsid w:val="00D65BF2"/>
    <w:rsid w:val="00D65E4E"/>
    <w:rsid w:val="00D65EBA"/>
    <w:rsid w:val="00D6742E"/>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45D"/>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5DDC"/>
    <w:rsid w:val="00DB64C8"/>
    <w:rsid w:val="00DB6D02"/>
    <w:rsid w:val="00DB7289"/>
    <w:rsid w:val="00DC14CE"/>
    <w:rsid w:val="00DC15D4"/>
    <w:rsid w:val="00DC1B3F"/>
    <w:rsid w:val="00DC2DFA"/>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72"/>
    <w:rsid w:val="00DF749E"/>
    <w:rsid w:val="00E00AD1"/>
    <w:rsid w:val="00E01503"/>
    <w:rsid w:val="00E020C1"/>
    <w:rsid w:val="00E02F60"/>
    <w:rsid w:val="00E040F0"/>
    <w:rsid w:val="00E04589"/>
    <w:rsid w:val="00E045AE"/>
    <w:rsid w:val="00E046C2"/>
    <w:rsid w:val="00E048B1"/>
    <w:rsid w:val="00E04FA9"/>
    <w:rsid w:val="00E05F32"/>
    <w:rsid w:val="00E05FDF"/>
    <w:rsid w:val="00E0681B"/>
    <w:rsid w:val="00E06E9D"/>
    <w:rsid w:val="00E070E6"/>
    <w:rsid w:val="00E10031"/>
    <w:rsid w:val="00E10BB7"/>
    <w:rsid w:val="00E12C8F"/>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40"/>
    <w:rsid w:val="00E326DD"/>
    <w:rsid w:val="00E327B8"/>
    <w:rsid w:val="00E32CC2"/>
    <w:rsid w:val="00E32D5B"/>
    <w:rsid w:val="00E33157"/>
    <w:rsid w:val="00E3357F"/>
    <w:rsid w:val="00E33E6B"/>
    <w:rsid w:val="00E3606B"/>
    <w:rsid w:val="00E36717"/>
    <w:rsid w:val="00E36A86"/>
    <w:rsid w:val="00E40DE2"/>
    <w:rsid w:val="00E41156"/>
    <w:rsid w:val="00E41620"/>
    <w:rsid w:val="00E41DE7"/>
    <w:rsid w:val="00E4239E"/>
    <w:rsid w:val="00E426B9"/>
    <w:rsid w:val="00E42FEB"/>
    <w:rsid w:val="00E430A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A10"/>
    <w:rsid w:val="00E55EBF"/>
    <w:rsid w:val="00E6008B"/>
    <w:rsid w:val="00E6044F"/>
    <w:rsid w:val="00E60526"/>
    <w:rsid w:val="00E6288F"/>
    <w:rsid w:val="00E63619"/>
    <w:rsid w:val="00E6367A"/>
    <w:rsid w:val="00E63B7D"/>
    <w:rsid w:val="00E63C8D"/>
    <w:rsid w:val="00E64337"/>
    <w:rsid w:val="00E6482F"/>
    <w:rsid w:val="00E648D1"/>
    <w:rsid w:val="00E64D24"/>
    <w:rsid w:val="00E65F37"/>
    <w:rsid w:val="00E66866"/>
    <w:rsid w:val="00E674AE"/>
    <w:rsid w:val="00E67BA7"/>
    <w:rsid w:val="00E67FD5"/>
    <w:rsid w:val="00E70A0B"/>
    <w:rsid w:val="00E70FC4"/>
    <w:rsid w:val="00E72C73"/>
    <w:rsid w:val="00E739BE"/>
    <w:rsid w:val="00E7424B"/>
    <w:rsid w:val="00E74264"/>
    <w:rsid w:val="00E749B7"/>
    <w:rsid w:val="00E74BF6"/>
    <w:rsid w:val="00E74F86"/>
    <w:rsid w:val="00E7522C"/>
    <w:rsid w:val="00E7544B"/>
    <w:rsid w:val="00E765B7"/>
    <w:rsid w:val="00E77AD7"/>
    <w:rsid w:val="00E77EEE"/>
    <w:rsid w:val="00E805B6"/>
    <w:rsid w:val="00E80862"/>
    <w:rsid w:val="00E80AFC"/>
    <w:rsid w:val="00E81D32"/>
    <w:rsid w:val="00E84171"/>
    <w:rsid w:val="00E841F2"/>
    <w:rsid w:val="00E8425F"/>
    <w:rsid w:val="00E84639"/>
    <w:rsid w:val="00E85A49"/>
    <w:rsid w:val="00E861BF"/>
    <w:rsid w:val="00E9064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002"/>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2FF6"/>
    <w:rsid w:val="00EC362B"/>
    <w:rsid w:val="00EC400D"/>
    <w:rsid w:val="00EC4580"/>
    <w:rsid w:val="00EC5C41"/>
    <w:rsid w:val="00EC7188"/>
    <w:rsid w:val="00EC759E"/>
    <w:rsid w:val="00EC7897"/>
    <w:rsid w:val="00ED012C"/>
    <w:rsid w:val="00ED0338"/>
    <w:rsid w:val="00ED0BF3"/>
    <w:rsid w:val="00ED0DE3"/>
    <w:rsid w:val="00ED1142"/>
    <w:rsid w:val="00ED1170"/>
    <w:rsid w:val="00ED2352"/>
    <w:rsid w:val="00ED2462"/>
    <w:rsid w:val="00ED24B8"/>
    <w:rsid w:val="00ED3BA4"/>
    <w:rsid w:val="00ED4A28"/>
    <w:rsid w:val="00ED4C1D"/>
    <w:rsid w:val="00ED5972"/>
    <w:rsid w:val="00ED59E0"/>
    <w:rsid w:val="00ED5C1C"/>
    <w:rsid w:val="00ED6836"/>
    <w:rsid w:val="00ED6A38"/>
    <w:rsid w:val="00ED7344"/>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28E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17BDE"/>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E3E"/>
    <w:rsid w:val="00F274C5"/>
    <w:rsid w:val="00F332DF"/>
    <w:rsid w:val="00F339E3"/>
    <w:rsid w:val="00F34417"/>
    <w:rsid w:val="00F35CAF"/>
    <w:rsid w:val="00F36AD3"/>
    <w:rsid w:val="00F36E1F"/>
    <w:rsid w:val="00F377C0"/>
    <w:rsid w:val="00F378EC"/>
    <w:rsid w:val="00F37C10"/>
    <w:rsid w:val="00F37F2C"/>
    <w:rsid w:val="00F40235"/>
    <w:rsid w:val="00F403A5"/>
    <w:rsid w:val="00F406AC"/>
    <w:rsid w:val="00F40D4D"/>
    <w:rsid w:val="00F410ED"/>
    <w:rsid w:val="00F4140F"/>
    <w:rsid w:val="00F41477"/>
    <w:rsid w:val="00F4264D"/>
    <w:rsid w:val="00F4395E"/>
    <w:rsid w:val="00F43A66"/>
    <w:rsid w:val="00F43DE4"/>
    <w:rsid w:val="00F449C0"/>
    <w:rsid w:val="00F45B4D"/>
    <w:rsid w:val="00F45B8B"/>
    <w:rsid w:val="00F460E3"/>
    <w:rsid w:val="00F46AD1"/>
    <w:rsid w:val="00F535C1"/>
    <w:rsid w:val="00F53D4F"/>
    <w:rsid w:val="00F53DF8"/>
    <w:rsid w:val="00F546F2"/>
    <w:rsid w:val="00F5526F"/>
    <w:rsid w:val="00F55654"/>
    <w:rsid w:val="00F556B0"/>
    <w:rsid w:val="00F55ECA"/>
    <w:rsid w:val="00F5653D"/>
    <w:rsid w:val="00F60675"/>
    <w:rsid w:val="00F607C7"/>
    <w:rsid w:val="00F60A05"/>
    <w:rsid w:val="00F6101B"/>
    <w:rsid w:val="00F61898"/>
    <w:rsid w:val="00F61A9D"/>
    <w:rsid w:val="00F61D7A"/>
    <w:rsid w:val="00F624FF"/>
    <w:rsid w:val="00F62714"/>
    <w:rsid w:val="00F63223"/>
    <w:rsid w:val="00F63464"/>
    <w:rsid w:val="00F63BBB"/>
    <w:rsid w:val="00F64BF8"/>
    <w:rsid w:val="00F64DF9"/>
    <w:rsid w:val="00F65659"/>
    <w:rsid w:val="00F658E7"/>
    <w:rsid w:val="00F667B5"/>
    <w:rsid w:val="00F676CB"/>
    <w:rsid w:val="00F67946"/>
    <w:rsid w:val="00F67CD4"/>
    <w:rsid w:val="00F70E55"/>
    <w:rsid w:val="00F70FBB"/>
    <w:rsid w:val="00F71F29"/>
    <w:rsid w:val="00F7342A"/>
    <w:rsid w:val="00F73CAB"/>
    <w:rsid w:val="00F73D7F"/>
    <w:rsid w:val="00F743B3"/>
    <w:rsid w:val="00F7451F"/>
    <w:rsid w:val="00F7467F"/>
    <w:rsid w:val="00F74843"/>
    <w:rsid w:val="00F74984"/>
    <w:rsid w:val="00F7513E"/>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2C6"/>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476"/>
    <w:rsid w:val="00FB35D5"/>
    <w:rsid w:val="00FB3AE9"/>
    <w:rsid w:val="00FB3AFB"/>
    <w:rsid w:val="00FB3CC9"/>
    <w:rsid w:val="00FB49E4"/>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C84"/>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068"/>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x-phmenubutton">
    <w:name w:val="x-ph__menu__button"/>
    <w:basedOn w:val="a0"/>
    <w:rsid w:val="00B74C60"/>
  </w:style>
  <w:style w:type="character" w:customStyle="1" w:styleId="CharCharChar0">
    <w:name w:val="Char Char Char"/>
    <w:rsid w:val="00E72C73"/>
    <w:rPr>
      <w:rFonts w:ascii="Arial LatArm" w:hAnsi="Arial LatArm"/>
      <w:sz w:val="24"/>
      <w:lang w:eastAsia="ru-RU"/>
    </w:rPr>
  </w:style>
  <w:style w:type="character" w:customStyle="1" w:styleId="CharChar220">
    <w:name w:val="Char Char22"/>
    <w:rsid w:val="00E72C73"/>
    <w:rPr>
      <w:rFonts w:ascii="Arial Armenian" w:hAnsi="Arial Armenian"/>
      <w:sz w:val="28"/>
      <w:lang w:val="en-US"/>
    </w:rPr>
  </w:style>
  <w:style w:type="character" w:customStyle="1" w:styleId="CharChar200">
    <w:name w:val="Char Char20"/>
    <w:rsid w:val="00E72C73"/>
    <w:rPr>
      <w:rFonts w:ascii="Times LatArm" w:hAnsi="Times LatArm"/>
      <w:b/>
      <w:sz w:val="28"/>
      <w:lang w:val="en-US"/>
    </w:rPr>
  </w:style>
  <w:style w:type="character" w:customStyle="1" w:styleId="CharChar160">
    <w:name w:val="Char Char16"/>
    <w:rsid w:val="00E72C73"/>
    <w:rPr>
      <w:rFonts w:ascii="Times Armenian" w:hAnsi="Times Armenian"/>
      <w:b/>
      <w:lang w:val="hy-AM"/>
    </w:rPr>
  </w:style>
  <w:style w:type="character" w:customStyle="1" w:styleId="CharChar150">
    <w:name w:val="Char Char15"/>
    <w:rsid w:val="00E72C73"/>
    <w:rPr>
      <w:rFonts w:ascii="Times Armenian" w:hAnsi="Times Armenian"/>
      <w:i/>
      <w:lang w:val="nl-NL"/>
    </w:rPr>
  </w:style>
  <w:style w:type="character" w:customStyle="1" w:styleId="CharChar130">
    <w:name w:val="Char Char13"/>
    <w:rsid w:val="00E72C73"/>
    <w:rPr>
      <w:rFonts w:ascii="Arial Armenian" w:hAnsi="Arial Armenian"/>
      <w:lang w:val="en-US"/>
    </w:rPr>
  </w:style>
  <w:style w:type="character" w:customStyle="1" w:styleId="CharChar230">
    <w:name w:val="Char Char23"/>
    <w:rsid w:val="00E72C73"/>
    <w:rPr>
      <w:rFonts w:ascii="Arial Armenian" w:hAnsi="Arial Armenian"/>
      <w:sz w:val="28"/>
      <w:lang w:val="en-US" w:eastAsia="ru-RU" w:bidi="ar-SA"/>
    </w:rPr>
  </w:style>
  <w:style w:type="character" w:customStyle="1" w:styleId="CharChar210">
    <w:name w:val="Char Char21"/>
    <w:rsid w:val="00E72C73"/>
    <w:rPr>
      <w:rFonts w:ascii="Arial LatArm" w:hAnsi="Arial LatArm"/>
      <w:b/>
      <w:color w:val="0000FF"/>
      <w:lang w:val="en-US" w:eastAsia="ru-RU" w:bidi="ar-SA"/>
    </w:rPr>
  </w:style>
  <w:style w:type="character" w:customStyle="1" w:styleId="CharChar250">
    <w:name w:val="Char Char25"/>
    <w:rsid w:val="00E72C73"/>
    <w:rPr>
      <w:rFonts w:ascii="Arial Armenian" w:hAnsi="Arial Armenian"/>
      <w:sz w:val="28"/>
      <w:lang w:val="en-US" w:eastAsia="ru-RU" w:bidi="ar-SA"/>
    </w:rPr>
  </w:style>
  <w:style w:type="character" w:customStyle="1" w:styleId="CharChar240">
    <w:name w:val="Char Char24"/>
    <w:rsid w:val="00E72C73"/>
    <w:rPr>
      <w:rFonts w:ascii="Arial LatArm" w:hAnsi="Arial LatArm"/>
      <w:b/>
      <w:color w:val="0000FF"/>
      <w:lang w:val="en-US" w:eastAsia="ru-RU" w:bidi="ar-SA"/>
    </w:rPr>
  </w:style>
  <w:style w:type="paragraph" w:customStyle="1" w:styleId="110">
    <w:name w:val="Указатель 11"/>
    <w:basedOn w:val="a"/>
    <w:rsid w:val="00E72C7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E72C73"/>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E72C73"/>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E72C73"/>
    <w:rPr>
      <w:color w:val="605E5C"/>
      <w:shd w:val="clear" w:color="auto" w:fill="E1DFDD"/>
    </w:rPr>
  </w:style>
  <w:style w:type="character" w:customStyle="1" w:styleId="tlid-translation">
    <w:name w:val="tlid-translation"/>
    <w:basedOn w:val="a0"/>
    <w:rsid w:val="00856571"/>
  </w:style>
  <w:style w:type="paragraph" w:styleId="HTML">
    <w:name w:val="HTML Preformatted"/>
    <w:basedOn w:val="a"/>
    <w:link w:val="HTML0"/>
    <w:uiPriority w:val="99"/>
    <w:unhideWhenUsed/>
    <w:rsid w:val="00ED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ED24B8"/>
    <w:rPr>
      <w:rFonts w:ascii="Courier New" w:hAnsi="Courier New" w:cs="Courier New"/>
      <w:lang w:bidi="ar-SA"/>
    </w:rPr>
  </w:style>
  <w:style w:type="character" w:customStyle="1" w:styleId="af9">
    <w:name w:val="Текст примечания Знак"/>
    <w:basedOn w:val="a0"/>
    <w:link w:val="af8"/>
    <w:semiHidden/>
    <w:rsid w:val="001507B4"/>
    <w:rPr>
      <w:rFonts w:ascii="Times Armenian" w:hAnsi="Times Armenian"/>
    </w:rPr>
  </w:style>
  <w:style w:type="character" w:customStyle="1" w:styleId="afb">
    <w:name w:val="Тема примечания Знак"/>
    <w:basedOn w:val="af9"/>
    <w:link w:val="afa"/>
    <w:semiHidden/>
    <w:rsid w:val="001507B4"/>
    <w:rPr>
      <w:rFonts w:ascii="Times Armenian" w:hAnsi="Times Armenian"/>
      <w:b/>
      <w:bCs/>
    </w:rPr>
  </w:style>
  <w:style w:type="character" w:customStyle="1" w:styleId="afd">
    <w:name w:val="Текст концевой сноски Знак"/>
    <w:basedOn w:val="a0"/>
    <w:link w:val="afc"/>
    <w:semiHidden/>
    <w:rsid w:val="001507B4"/>
    <w:rPr>
      <w:rFonts w:ascii="Times Armenian" w:hAnsi="Times Armenian"/>
    </w:rPr>
  </w:style>
  <w:style w:type="character" w:customStyle="1" w:styleId="aff0">
    <w:name w:val="Схема документа Знак"/>
    <w:basedOn w:val="a0"/>
    <w:link w:val="aff"/>
    <w:semiHidden/>
    <w:rsid w:val="001507B4"/>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068"/>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x-phmenubutton">
    <w:name w:val="x-ph__menu__button"/>
    <w:basedOn w:val="a0"/>
    <w:rsid w:val="00B74C60"/>
  </w:style>
  <w:style w:type="character" w:customStyle="1" w:styleId="CharCharChar0">
    <w:name w:val="Char Char Char"/>
    <w:rsid w:val="00E72C73"/>
    <w:rPr>
      <w:rFonts w:ascii="Arial LatArm" w:hAnsi="Arial LatArm"/>
      <w:sz w:val="24"/>
      <w:lang w:eastAsia="ru-RU"/>
    </w:rPr>
  </w:style>
  <w:style w:type="character" w:customStyle="1" w:styleId="CharChar220">
    <w:name w:val="Char Char22"/>
    <w:rsid w:val="00E72C73"/>
    <w:rPr>
      <w:rFonts w:ascii="Arial Armenian" w:hAnsi="Arial Armenian"/>
      <w:sz w:val="28"/>
      <w:lang w:val="en-US"/>
    </w:rPr>
  </w:style>
  <w:style w:type="character" w:customStyle="1" w:styleId="CharChar200">
    <w:name w:val="Char Char20"/>
    <w:rsid w:val="00E72C73"/>
    <w:rPr>
      <w:rFonts w:ascii="Times LatArm" w:hAnsi="Times LatArm"/>
      <w:b/>
      <w:sz w:val="28"/>
      <w:lang w:val="en-US"/>
    </w:rPr>
  </w:style>
  <w:style w:type="character" w:customStyle="1" w:styleId="CharChar160">
    <w:name w:val="Char Char16"/>
    <w:rsid w:val="00E72C73"/>
    <w:rPr>
      <w:rFonts w:ascii="Times Armenian" w:hAnsi="Times Armenian"/>
      <w:b/>
      <w:lang w:val="hy-AM"/>
    </w:rPr>
  </w:style>
  <w:style w:type="character" w:customStyle="1" w:styleId="CharChar150">
    <w:name w:val="Char Char15"/>
    <w:rsid w:val="00E72C73"/>
    <w:rPr>
      <w:rFonts w:ascii="Times Armenian" w:hAnsi="Times Armenian"/>
      <w:i/>
      <w:lang w:val="nl-NL"/>
    </w:rPr>
  </w:style>
  <w:style w:type="character" w:customStyle="1" w:styleId="CharChar130">
    <w:name w:val="Char Char13"/>
    <w:rsid w:val="00E72C73"/>
    <w:rPr>
      <w:rFonts w:ascii="Arial Armenian" w:hAnsi="Arial Armenian"/>
      <w:lang w:val="en-US"/>
    </w:rPr>
  </w:style>
  <w:style w:type="character" w:customStyle="1" w:styleId="CharChar230">
    <w:name w:val="Char Char23"/>
    <w:rsid w:val="00E72C73"/>
    <w:rPr>
      <w:rFonts w:ascii="Arial Armenian" w:hAnsi="Arial Armenian"/>
      <w:sz w:val="28"/>
      <w:lang w:val="en-US" w:eastAsia="ru-RU" w:bidi="ar-SA"/>
    </w:rPr>
  </w:style>
  <w:style w:type="character" w:customStyle="1" w:styleId="CharChar210">
    <w:name w:val="Char Char21"/>
    <w:rsid w:val="00E72C73"/>
    <w:rPr>
      <w:rFonts w:ascii="Arial LatArm" w:hAnsi="Arial LatArm"/>
      <w:b/>
      <w:color w:val="0000FF"/>
      <w:lang w:val="en-US" w:eastAsia="ru-RU" w:bidi="ar-SA"/>
    </w:rPr>
  </w:style>
  <w:style w:type="character" w:customStyle="1" w:styleId="CharChar250">
    <w:name w:val="Char Char25"/>
    <w:rsid w:val="00E72C73"/>
    <w:rPr>
      <w:rFonts w:ascii="Arial Armenian" w:hAnsi="Arial Armenian"/>
      <w:sz w:val="28"/>
      <w:lang w:val="en-US" w:eastAsia="ru-RU" w:bidi="ar-SA"/>
    </w:rPr>
  </w:style>
  <w:style w:type="character" w:customStyle="1" w:styleId="CharChar240">
    <w:name w:val="Char Char24"/>
    <w:rsid w:val="00E72C73"/>
    <w:rPr>
      <w:rFonts w:ascii="Arial LatArm" w:hAnsi="Arial LatArm"/>
      <w:b/>
      <w:color w:val="0000FF"/>
      <w:lang w:val="en-US" w:eastAsia="ru-RU" w:bidi="ar-SA"/>
    </w:rPr>
  </w:style>
  <w:style w:type="paragraph" w:customStyle="1" w:styleId="110">
    <w:name w:val="Указатель 11"/>
    <w:basedOn w:val="a"/>
    <w:rsid w:val="00E72C7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E72C73"/>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E72C73"/>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E72C73"/>
    <w:rPr>
      <w:color w:val="605E5C"/>
      <w:shd w:val="clear" w:color="auto" w:fill="E1DFDD"/>
    </w:rPr>
  </w:style>
  <w:style w:type="character" w:customStyle="1" w:styleId="tlid-translation">
    <w:name w:val="tlid-translation"/>
    <w:basedOn w:val="a0"/>
    <w:rsid w:val="00856571"/>
  </w:style>
  <w:style w:type="paragraph" w:styleId="HTML">
    <w:name w:val="HTML Preformatted"/>
    <w:basedOn w:val="a"/>
    <w:link w:val="HTML0"/>
    <w:uiPriority w:val="99"/>
    <w:unhideWhenUsed/>
    <w:rsid w:val="00ED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ED24B8"/>
    <w:rPr>
      <w:rFonts w:ascii="Courier New" w:hAnsi="Courier New" w:cs="Courier New"/>
      <w:lang w:bidi="ar-SA"/>
    </w:rPr>
  </w:style>
  <w:style w:type="character" w:customStyle="1" w:styleId="af9">
    <w:name w:val="Текст примечания Знак"/>
    <w:basedOn w:val="a0"/>
    <w:link w:val="af8"/>
    <w:semiHidden/>
    <w:rsid w:val="001507B4"/>
    <w:rPr>
      <w:rFonts w:ascii="Times Armenian" w:hAnsi="Times Armenian"/>
    </w:rPr>
  </w:style>
  <w:style w:type="character" w:customStyle="1" w:styleId="afb">
    <w:name w:val="Тема примечания Знак"/>
    <w:basedOn w:val="af9"/>
    <w:link w:val="afa"/>
    <w:semiHidden/>
    <w:rsid w:val="001507B4"/>
    <w:rPr>
      <w:rFonts w:ascii="Times Armenian" w:hAnsi="Times Armenian"/>
      <w:b/>
      <w:bCs/>
    </w:rPr>
  </w:style>
  <w:style w:type="character" w:customStyle="1" w:styleId="afd">
    <w:name w:val="Текст концевой сноски Знак"/>
    <w:basedOn w:val="a0"/>
    <w:link w:val="afc"/>
    <w:semiHidden/>
    <w:rsid w:val="001507B4"/>
    <w:rPr>
      <w:rFonts w:ascii="Times Armenian" w:hAnsi="Times Armenian"/>
    </w:rPr>
  </w:style>
  <w:style w:type="character" w:customStyle="1" w:styleId="aff0">
    <w:name w:val="Схема документа Знак"/>
    <w:basedOn w:val="a0"/>
    <w:link w:val="aff"/>
    <w:semiHidden/>
    <w:rsid w:val="001507B4"/>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288">
      <w:bodyDiv w:val="1"/>
      <w:marLeft w:val="0"/>
      <w:marRight w:val="0"/>
      <w:marTop w:val="0"/>
      <w:marBottom w:val="0"/>
      <w:divBdr>
        <w:top w:val="none" w:sz="0" w:space="0" w:color="auto"/>
        <w:left w:val="none" w:sz="0" w:space="0" w:color="auto"/>
        <w:bottom w:val="none" w:sz="0" w:space="0" w:color="auto"/>
        <w:right w:val="none" w:sz="0" w:space="0" w:color="auto"/>
      </w:divBdr>
    </w:div>
    <w:div w:id="315444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08311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617201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00713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4529615">
      <w:bodyDiv w:val="1"/>
      <w:marLeft w:val="0"/>
      <w:marRight w:val="0"/>
      <w:marTop w:val="0"/>
      <w:marBottom w:val="0"/>
      <w:divBdr>
        <w:top w:val="none" w:sz="0" w:space="0" w:color="auto"/>
        <w:left w:val="none" w:sz="0" w:space="0" w:color="auto"/>
        <w:bottom w:val="none" w:sz="0" w:space="0" w:color="auto"/>
        <w:right w:val="none" w:sz="0" w:space="0" w:color="auto"/>
      </w:divBdr>
    </w:div>
    <w:div w:id="42369562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985308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419764">
      <w:bodyDiv w:val="1"/>
      <w:marLeft w:val="0"/>
      <w:marRight w:val="0"/>
      <w:marTop w:val="0"/>
      <w:marBottom w:val="0"/>
      <w:divBdr>
        <w:top w:val="none" w:sz="0" w:space="0" w:color="auto"/>
        <w:left w:val="none" w:sz="0" w:space="0" w:color="auto"/>
        <w:bottom w:val="none" w:sz="0" w:space="0" w:color="auto"/>
        <w:right w:val="none" w:sz="0" w:space="0" w:color="auto"/>
      </w:divBdr>
    </w:div>
    <w:div w:id="653147338">
      <w:bodyDiv w:val="1"/>
      <w:marLeft w:val="0"/>
      <w:marRight w:val="0"/>
      <w:marTop w:val="0"/>
      <w:marBottom w:val="0"/>
      <w:divBdr>
        <w:top w:val="none" w:sz="0" w:space="0" w:color="auto"/>
        <w:left w:val="none" w:sz="0" w:space="0" w:color="auto"/>
        <w:bottom w:val="none" w:sz="0" w:space="0" w:color="auto"/>
        <w:right w:val="none" w:sz="0" w:space="0" w:color="auto"/>
      </w:divBdr>
    </w:div>
    <w:div w:id="82112151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3757385">
      <w:bodyDiv w:val="1"/>
      <w:marLeft w:val="0"/>
      <w:marRight w:val="0"/>
      <w:marTop w:val="0"/>
      <w:marBottom w:val="0"/>
      <w:divBdr>
        <w:top w:val="none" w:sz="0" w:space="0" w:color="auto"/>
        <w:left w:val="none" w:sz="0" w:space="0" w:color="auto"/>
        <w:bottom w:val="none" w:sz="0" w:space="0" w:color="auto"/>
        <w:right w:val="none" w:sz="0" w:space="0" w:color="auto"/>
      </w:divBdr>
    </w:div>
    <w:div w:id="1028215582">
      <w:bodyDiv w:val="1"/>
      <w:marLeft w:val="0"/>
      <w:marRight w:val="0"/>
      <w:marTop w:val="0"/>
      <w:marBottom w:val="0"/>
      <w:divBdr>
        <w:top w:val="none" w:sz="0" w:space="0" w:color="auto"/>
        <w:left w:val="none" w:sz="0" w:space="0" w:color="auto"/>
        <w:bottom w:val="none" w:sz="0" w:space="0" w:color="auto"/>
        <w:right w:val="none" w:sz="0" w:space="0" w:color="auto"/>
      </w:divBdr>
    </w:div>
    <w:div w:id="105821246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8494542">
      <w:bodyDiv w:val="1"/>
      <w:marLeft w:val="0"/>
      <w:marRight w:val="0"/>
      <w:marTop w:val="0"/>
      <w:marBottom w:val="0"/>
      <w:divBdr>
        <w:top w:val="none" w:sz="0" w:space="0" w:color="auto"/>
        <w:left w:val="none" w:sz="0" w:space="0" w:color="auto"/>
        <w:bottom w:val="none" w:sz="0" w:space="0" w:color="auto"/>
        <w:right w:val="none" w:sz="0" w:space="0" w:color="auto"/>
      </w:divBdr>
    </w:div>
    <w:div w:id="122934620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395838">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6964859">
      <w:bodyDiv w:val="1"/>
      <w:marLeft w:val="0"/>
      <w:marRight w:val="0"/>
      <w:marTop w:val="0"/>
      <w:marBottom w:val="0"/>
      <w:divBdr>
        <w:top w:val="none" w:sz="0" w:space="0" w:color="auto"/>
        <w:left w:val="none" w:sz="0" w:space="0" w:color="auto"/>
        <w:bottom w:val="none" w:sz="0" w:space="0" w:color="auto"/>
        <w:right w:val="none" w:sz="0" w:space="0" w:color="auto"/>
      </w:divBdr>
    </w:div>
    <w:div w:id="158691903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1510744">
      <w:bodyDiv w:val="1"/>
      <w:marLeft w:val="0"/>
      <w:marRight w:val="0"/>
      <w:marTop w:val="0"/>
      <w:marBottom w:val="0"/>
      <w:divBdr>
        <w:top w:val="none" w:sz="0" w:space="0" w:color="auto"/>
        <w:left w:val="none" w:sz="0" w:space="0" w:color="auto"/>
        <w:bottom w:val="none" w:sz="0" w:space="0" w:color="auto"/>
        <w:right w:val="none" w:sz="0" w:space="0" w:color="auto"/>
      </w:divBdr>
    </w:div>
    <w:div w:id="1823083955">
      <w:bodyDiv w:val="1"/>
      <w:marLeft w:val="0"/>
      <w:marRight w:val="0"/>
      <w:marTop w:val="0"/>
      <w:marBottom w:val="0"/>
      <w:divBdr>
        <w:top w:val="none" w:sz="0" w:space="0" w:color="auto"/>
        <w:left w:val="none" w:sz="0" w:space="0" w:color="auto"/>
        <w:bottom w:val="none" w:sz="0" w:space="0" w:color="auto"/>
        <w:right w:val="none" w:sz="0" w:space="0" w:color="auto"/>
      </w:divBdr>
    </w:div>
    <w:div w:id="18252453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2918338">
      <w:bodyDiv w:val="1"/>
      <w:marLeft w:val="0"/>
      <w:marRight w:val="0"/>
      <w:marTop w:val="0"/>
      <w:marBottom w:val="0"/>
      <w:divBdr>
        <w:top w:val="none" w:sz="0" w:space="0" w:color="auto"/>
        <w:left w:val="none" w:sz="0" w:space="0" w:color="auto"/>
        <w:bottom w:val="none" w:sz="0" w:space="0" w:color="auto"/>
        <w:right w:val="none" w:sz="0" w:space="0" w:color="auto"/>
      </w:divBdr>
    </w:div>
    <w:div w:id="195358902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214074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A0435-CB67-4F53-A019-9BBDA2885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127</Pages>
  <Words>19873</Words>
  <Characters>113278</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132886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Verishen</cp:lastModifiedBy>
  <cp:revision>36</cp:revision>
  <cp:lastPrinted>2018-02-16T07:12:00Z</cp:lastPrinted>
  <dcterms:created xsi:type="dcterms:W3CDTF">2020-01-08T10:06:00Z</dcterms:created>
  <dcterms:modified xsi:type="dcterms:W3CDTF">2020-01-24T11:41:00Z</dcterms:modified>
</cp:coreProperties>
</file>